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4950F" w14:textId="77777777" w:rsidR="00C81B00" w:rsidRPr="002A3F14" w:rsidRDefault="00C81B00" w:rsidP="00C81B00">
      <w:pPr>
        <w:spacing w:after="0" w:line="240" w:lineRule="auto"/>
        <w:jc w:val="center"/>
        <w:rPr>
          <w:lang w:val="en-US"/>
        </w:rPr>
      </w:pPr>
      <w:r>
        <w:rPr>
          <w:noProof/>
        </w:rPr>
        <w:drawing>
          <wp:inline distT="0" distB="0" distL="0" distR="0" wp14:anchorId="4DC5D90D" wp14:editId="3A24A967">
            <wp:extent cx="2186940" cy="670560"/>
            <wp:effectExtent l="0" t="0" r="3810" b="0"/>
            <wp:docPr id="3" name="Immagine 3"/>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5" cstate="print"/>
                    <a:srcRect/>
                    <a:stretch>
                      <a:fillRect/>
                    </a:stretch>
                  </pic:blipFill>
                  <pic:spPr bwMode="auto">
                    <a:xfrm>
                      <a:off x="0" y="0"/>
                      <a:ext cx="2186940" cy="670560"/>
                    </a:xfrm>
                    <a:prstGeom prst="rect">
                      <a:avLst/>
                    </a:prstGeom>
                    <a:noFill/>
                    <a:ln w="9525">
                      <a:noFill/>
                      <a:miter lim="800000"/>
                      <a:headEnd/>
                      <a:tailEnd/>
                    </a:ln>
                  </pic:spPr>
                </pic:pic>
              </a:graphicData>
            </a:graphic>
          </wp:inline>
        </w:drawing>
      </w:r>
    </w:p>
    <w:p w14:paraId="6DE74AD8" w14:textId="77777777" w:rsidR="00C81B00" w:rsidRDefault="00C81B00" w:rsidP="00C81B00">
      <w:pPr>
        <w:spacing w:after="0" w:line="240" w:lineRule="auto"/>
        <w:jc w:val="center"/>
        <w:rPr>
          <w:b/>
        </w:rPr>
      </w:pPr>
    </w:p>
    <w:p w14:paraId="5D2F3DF9" w14:textId="77777777" w:rsidR="00C81B00" w:rsidRDefault="00C81B00" w:rsidP="00C81B00">
      <w:pPr>
        <w:spacing w:after="0" w:line="240" w:lineRule="auto"/>
        <w:jc w:val="center"/>
        <w:rPr>
          <w:b/>
          <w:sz w:val="28"/>
        </w:rPr>
      </w:pPr>
      <w:bookmarkStart w:id="0" w:name="Text15"/>
    </w:p>
    <w:p w14:paraId="78695CE2" w14:textId="77777777" w:rsidR="00C81B00" w:rsidRDefault="00C81B00" w:rsidP="00C81B00">
      <w:pPr>
        <w:spacing w:after="0" w:line="240" w:lineRule="auto"/>
        <w:jc w:val="center"/>
        <w:rPr>
          <w:b/>
          <w:sz w:val="28"/>
        </w:rPr>
      </w:pPr>
      <w:r>
        <w:rPr>
          <w:b/>
          <w:sz w:val="28"/>
        </w:rPr>
        <w:t>Relazione Pubblica di Valutazione</w:t>
      </w:r>
    </w:p>
    <w:p w14:paraId="7D1D4BB9" w14:textId="77777777" w:rsidR="00C81B00" w:rsidRDefault="00C81B00" w:rsidP="00C81B00">
      <w:pPr>
        <w:autoSpaceDE w:val="0"/>
        <w:autoSpaceDN w:val="0"/>
        <w:adjustRightInd w:val="0"/>
        <w:spacing w:after="0" w:line="240" w:lineRule="auto"/>
        <w:jc w:val="center"/>
        <w:rPr>
          <w:b/>
          <w:highlight w:val="yellow"/>
        </w:rPr>
      </w:pPr>
    </w:p>
    <w:p w14:paraId="67EF01B3" w14:textId="77777777" w:rsidR="00C81B00" w:rsidRDefault="00C81B00" w:rsidP="00C81B00">
      <w:pPr>
        <w:autoSpaceDE w:val="0"/>
        <w:autoSpaceDN w:val="0"/>
        <w:adjustRightInd w:val="0"/>
        <w:spacing w:after="0" w:line="240" w:lineRule="auto"/>
        <w:jc w:val="center"/>
        <w:rPr>
          <w:b/>
          <w:highlight w:val="yellow"/>
        </w:rPr>
      </w:pPr>
    </w:p>
    <w:p w14:paraId="572115DB" w14:textId="77777777" w:rsidR="00C81B00" w:rsidRDefault="00C81B00" w:rsidP="00C81B00">
      <w:pPr>
        <w:autoSpaceDE w:val="0"/>
        <w:autoSpaceDN w:val="0"/>
        <w:adjustRightInd w:val="0"/>
        <w:spacing w:after="0" w:line="240" w:lineRule="auto"/>
        <w:rPr>
          <w:b/>
          <w:highlight w:val="yellow"/>
        </w:rPr>
      </w:pPr>
    </w:p>
    <w:p w14:paraId="2B5046A1" w14:textId="77777777" w:rsidR="00C81B00" w:rsidRPr="000C61EB" w:rsidRDefault="0099662E" w:rsidP="00C81B00">
      <w:pPr>
        <w:autoSpaceDE w:val="0"/>
        <w:autoSpaceDN w:val="0"/>
        <w:adjustRightInd w:val="0"/>
        <w:spacing w:after="0" w:line="240" w:lineRule="auto"/>
        <w:jc w:val="center"/>
        <w:rPr>
          <w:b/>
          <w:sz w:val="32"/>
        </w:rPr>
      </w:pPr>
      <w:r>
        <w:rPr>
          <w:b/>
          <w:sz w:val="32"/>
        </w:rPr>
        <w:t xml:space="preserve">CODEX – “5 </w:t>
      </w:r>
      <w:r w:rsidR="00EE1942" w:rsidRPr="00EE1942">
        <w:rPr>
          <w:b/>
          <w:sz w:val="32"/>
        </w:rPr>
        <w:t>miliardi/8ml polvere e solvente per sospensione orale” 10 e 14 flaconcini</w:t>
      </w:r>
    </w:p>
    <w:p w14:paraId="41B260AF" w14:textId="77777777" w:rsidR="00C81B00" w:rsidRDefault="00C81B00" w:rsidP="00C81B00">
      <w:pPr>
        <w:widowControl w:val="0"/>
        <w:spacing w:after="0" w:line="240" w:lineRule="auto"/>
        <w:jc w:val="center"/>
        <w:rPr>
          <w:snapToGrid w:val="0"/>
        </w:rPr>
      </w:pPr>
    </w:p>
    <w:p w14:paraId="7333FD60" w14:textId="77777777" w:rsidR="00C81B00" w:rsidRDefault="00C81B00" w:rsidP="00C81B00">
      <w:pPr>
        <w:widowControl w:val="0"/>
        <w:spacing w:after="0" w:line="240" w:lineRule="auto"/>
        <w:jc w:val="center"/>
        <w:rPr>
          <w:snapToGrid w:val="0"/>
        </w:rPr>
      </w:pPr>
    </w:p>
    <w:p w14:paraId="2C8C49FB" w14:textId="77777777" w:rsidR="00C81B00" w:rsidRPr="007758A8" w:rsidRDefault="00C81B00" w:rsidP="00C81B00">
      <w:pPr>
        <w:widowControl w:val="0"/>
        <w:spacing w:after="0" w:line="240" w:lineRule="auto"/>
        <w:jc w:val="center"/>
        <w:rPr>
          <w:i/>
          <w:snapToGrid w:val="0"/>
          <w:lang w:val="en-US"/>
        </w:rPr>
      </w:pPr>
      <w:r w:rsidRPr="007758A8">
        <w:rPr>
          <w:i/>
          <w:snapToGrid w:val="0"/>
          <w:lang w:val="en-US"/>
        </w:rPr>
        <w:t>(</w:t>
      </w:r>
      <w:r w:rsidR="00EE1942" w:rsidRPr="007758A8">
        <w:rPr>
          <w:rFonts w:eastAsia="Times New Roman" w:cs="Arial"/>
          <w:i/>
          <w:sz w:val="20"/>
          <w:szCs w:val="20"/>
          <w:lang w:val="en-US"/>
        </w:rPr>
        <w:t>SACCHAROMYCES BOULARDII CNCM I-745 LYOPHILIZED</w:t>
      </w:r>
      <w:r w:rsidRPr="007758A8">
        <w:rPr>
          <w:i/>
          <w:snapToGrid w:val="0"/>
          <w:lang w:val="en-US"/>
        </w:rPr>
        <w:t>)</w:t>
      </w:r>
    </w:p>
    <w:p w14:paraId="1CFEF0A3" w14:textId="77777777" w:rsidR="00C81B00" w:rsidRPr="007758A8" w:rsidRDefault="00C81B00" w:rsidP="00C81B00">
      <w:pPr>
        <w:autoSpaceDE w:val="0"/>
        <w:autoSpaceDN w:val="0"/>
        <w:adjustRightInd w:val="0"/>
        <w:spacing w:after="0" w:line="240" w:lineRule="auto"/>
        <w:rPr>
          <w:b/>
          <w:lang w:val="en-US"/>
        </w:rPr>
      </w:pPr>
    </w:p>
    <w:p w14:paraId="7B625781" w14:textId="77777777" w:rsidR="00C81B00" w:rsidRPr="007758A8" w:rsidRDefault="00C81B00" w:rsidP="00C81B00">
      <w:pPr>
        <w:autoSpaceDE w:val="0"/>
        <w:autoSpaceDN w:val="0"/>
        <w:adjustRightInd w:val="0"/>
        <w:spacing w:after="0" w:line="240" w:lineRule="auto"/>
        <w:jc w:val="center"/>
        <w:rPr>
          <w:b/>
          <w:lang w:val="en-US"/>
        </w:rPr>
      </w:pPr>
    </w:p>
    <w:p w14:paraId="06C3FC35" w14:textId="77777777" w:rsidR="00EA3CCA" w:rsidRPr="00960CE4" w:rsidRDefault="00EA3CCA" w:rsidP="00C81B00">
      <w:pPr>
        <w:autoSpaceDE w:val="0"/>
        <w:autoSpaceDN w:val="0"/>
        <w:adjustRightInd w:val="0"/>
        <w:spacing w:after="0" w:line="240" w:lineRule="auto"/>
        <w:jc w:val="center"/>
        <w:rPr>
          <w:b/>
          <w:sz w:val="24"/>
        </w:rPr>
      </w:pPr>
      <w:r w:rsidRPr="00960CE4">
        <w:rPr>
          <w:b/>
          <w:sz w:val="24"/>
        </w:rPr>
        <w:t>Titolare AIC</w:t>
      </w:r>
    </w:p>
    <w:p w14:paraId="27AF38F9" w14:textId="77777777" w:rsidR="00267566" w:rsidRPr="00267566" w:rsidRDefault="00EE1942" w:rsidP="00267566">
      <w:pPr>
        <w:autoSpaceDE w:val="0"/>
        <w:autoSpaceDN w:val="0"/>
        <w:adjustRightInd w:val="0"/>
        <w:spacing w:after="0" w:line="240" w:lineRule="auto"/>
        <w:jc w:val="center"/>
        <w:rPr>
          <w:rFonts w:ascii="Calibri" w:eastAsiaTheme="minorHAnsi" w:hAnsi="Calibri" w:cs="Calibri"/>
          <w:color w:val="000000"/>
          <w:sz w:val="24"/>
          <w:szCs w:val="24"/>
          <w:lang w:eastAsia="en-US"/>
        </w:rPr>
      </w:pPr>
      <w:proofErr w:type="spellStart"/>
      <w:r w:rsidRPr="00C01C6D">
        <w:rPr>
          <w:sz w:val="24"/>
        </w:rPr>
        <w:t>Biocodex</w:t>
      </w:r>
      <w:proofErr w:type="spellEnd"/>
      <w:r w:rsidRPr="00C01C6D">
        <w:rPr>
          <w:sz w:val="24"/>
        </w:rPr>
        <w:t xml:space="preserve"> S.A.S.</w:t>
      </w:r>
    </w:p>
    <w:p w14:paraId="08297962" w14:textId="298F3253" w:rsidR="00267566" w:rsidRPr="007758A8" w:rsidRDefault="00AF7C76" w:rsidP="007758A8">
      <w:pPr>
        <w:autoSpaceDE w:val="0"/>
        <w:autoSpaceDN w:val="0"/>
        <w:adjustRightInd w:val="0"/>
        <w:spacing w:after="0" w:line="240" w:lineRule="auto"/>
        <w:jc w:val="center"/>
        <w:rPr>
          <w:rFonts w:ascii="Calibri" w:eastAsiaTheme="minorHAnsi" w:hAnsi="Calibri" w:cs="Calibri"/>
          <w:color w:val="000000"/>
          <w:lang w:val="en-US" w:eastAsia="en-US"/>
        </w:rPr>
      </w:pPr>
      <w:proofErr w:type="gramStart"/>
      <w:r w:rsidRPr="007758A8">
        <w:rPr>
          <w:rFonts w:ascii="Calibri" w:eastAsiaTheme="minorHAnsi" w:hAnsi="Calibri" w:cs="Calibri"/>
          <w:bCs/>
          <w:color w:val="000000"/>
          <w:lang w:val="en-US" w:eastAsia="en-US"/>
        </w:rPr>
        <w:t>22</w:t>
      </w:r>
      <w:proofErr w:type="gramEnd"/>
      <w:r w:rsidRPr="007758A8">
        <w:rPr>
          <w:rFonts w:ascii="Calibri" w:eastAsiaTheme="minorHAnsi" w:hAnsi="Calibri" w:cs="Calibri"/>
          <w:bCs/>
          <w:color w:val="000000"/>
          <w:lang w:val="en-US" w:eastAsia="en-US"/>
        </w:rPr>
        <w:t xml:space="preserve"> RUE DES AQUEDUCS</w:t>
      </w:r>
    </w:p>
    <w:p w14:paraId="3A225EAC" w14:textId="77777777" w:rsidR="00267566" w:rsidRPr="007758A8" w:rsidRDefault="00267566" w:rsidP="00267566">
      <w:pPr>
        <w:autoSpaceDE w:val="0"/>
        <w:autoSpaceDN w:val="0"/>
        <w:adjustRightInd w:val="0"/>
        <w:spacing w:after="0" w:line="240" w:lineRule="auto"/>
        <w:jc w:val="center"/>
        <w:rPr>
          <w:lang w:val="en-US"/>
        </w:rPr>
      </w:pPr>
      <w:r w:rsidRPr="007758A8">
        <w:rPr>
          <w:rFonts w:ascii="Calibri" w:eastAsiaTheme="minorHAnsi" w:hAnsi="Calibri" w:cs="Calibri"/>
          <w:bCs/>
          <w:color w:val="000000"/>
          <w:lang w:val="en-US" w:eastAsia="en-US"/>
        </w:rPr>
        <w:t>94250 GENTILLY (FRANCE)</w:t>
      </w:r>
    </w:p>
    <w:p w14:paraId="5396BD8E" w14:textId="38E0F8BB" w:rsidR="00C81B00" w:rsidRPr="00062636" w:rsidRDefault="00C81B00" w:rsidP="00C81B00">
      <w:pPr>
        <w:spacing w:after="0" w:line="240" w:lineRule="auto"/>
        <w:jc w:val="center"/>
        <w:rPr>
          <w:b/>
        </w:rPr>
      </w:pPr>
      <w:r w:rsidRPr="007758A8">
        <w:rPr>
          <w:b/>
          <w:lang w:val="en-US"/>
        </w:rPr>
        <w:t xml:space="preserve"> </w:t>
      </w:r>
      <w:r w:rsidRPr="00062636">
        <w:rPr>
          <w:b/>
        </w:rPr>
        <w:t>Numer</w:t>
      </w:r>
      <w:r w:rsidR="00EE1942">
        <w:rPr>
          <w:b/>
        </w:rPr>
        <w:t>i</w:t>
      </w:r>
      <w:r w:rsidRPr="00062636">
        <w:rPr>
          <w:b/>
        </w:rPr>
        <w:t xml:space="preserve"> di AIC: </w:t>
      </w:r>
      <w:r w:rsidR="00EE1942" w:rsidRPr="004C668B">
        <w:rPr>
          <w:rFonts w:ascii="Calibri" w:hAnsi="Calibri" w:cs="Calibri"/>
        </w:rPr>
        <w:t>029032 125</w:t>
      </w:r>
      <w:del w:id="1" w:author="De Monte, Emanuela" w:date="2025-06-11T17:44:00Z">
        <w:r w:rsidR="00EE1942" w:rsidDel="008C43A7">
          <w:rPr>
            <w:rFonts w:ascii="Calibri" w:hAnsi="Calibri" w:cs="Calibri"/>
          </w:rPr>
          <w:delText xml:space="preserve"> </w:delText>
        </w:r>
      </w:del>
      <w:r w:rsidR="00EE1942">
        <w:rPr>
          <w:rFonts w:ascii="Calibri" w:hAnsi="Calibri" w:cs="Calibri"/>
        </w:rPr>
        <w:t xml:space="preserve"> - </w:t>
      </w:r>
      <w:del w:id="2" w:author="De Monte, Emanuela" w:date="2025-06-11T17:44:00Z">
        <w:r w:rsidR="00EE1942" w:rsidDel="008C43A7">
          <w:rPr>
            <w:rFonts w:ascii="Calibri" w:hAnsi="Calibri" w:cs="Calibri"/>
          </w:rPr>
          <w:delText xml:space="preserve"> </w:delText>
        </w:r>
      </w:del>
      <w:r w:rsidR="00EE1942" w:rsidRPr="004C668B">
        <w:rPr>
          <w:rFonts w:ascii="Calibri" w:hAnsi="Calibri" w:cs="Calibri"/>
        </w:rPr>
        <w:t>029032 137</w:t>
      </w:r>
    </w:p>
    <w:bookmarkEnd w:id="0"/>
    <w:p w14:paraId="58F2DEF4" w14:textId="77777777" w:rsidR="00C81B00" w:rsidRDefault="00C81B00" w:rsidP="00C81B00">
      <w:pPr>
        <w:spacing w:after="0" w:line="240" w:lineRule="auto"/>
        <w:jc w:val="center"/>
        <w:rPr>
          <w:b/>
        </w:rPr>
      </w:pPr>
    </w:p>
    <w:p w14:paraId="786025D5" w14:textId="77777777" w:rsidR="00C81B00" w:rsidRDefault="00C81B00" w:rsidP="00C81B00">
      <w:pPr>
        <w:autoSpaceDE w:val="0"/>
        <w:autoSpaceDN w:val="0"/>
        <w:adjustRightInd w:val="0"/>
        <w:spacing w:after="0" w:line="240" w:lineRule="auto"/>
        <w:jc w:val="both"/>
        <w:rPr>
          <w:rFonts w:eastAsia="Calibri" w:cs="Calibri"/>
          <w:color w:val="000000"/>
        </w:rPr>
      </w:pPr>
    </w:p>
    <w:p w14:paraId="1B984B80" w14:textId="77777777" w:rsidR="00C81B00" w:rsidRDefault="00C81B00" w:rsidP="00C81B00">
      <w:pPr>
        <w:autoSpaceDE w:val="0"/>
        <w:autoSpaceDN w:val="0"/>
        <w:adjustRightInd w:val="0"/>
        <w:spacing w:after="0" w:line="240" w:lineRule="auto"/>
        <w:jc w:val="center"/>
        <w:rPr>
          <w:b/>
        </w:rPr>
      </w:pPr>
      <w:r w:rsidRPr="0071167E">
        <w:rPr>
          <w:rFonts w:ascii="Calibri" w:eastAsia="Calibri" w:hAnsi="Calibri" w:cs="Times New Roman"/>
          <w:b/>
        </w:rPr>
        <w:t>RIASSUNTO DELLA RELAZIONE PUBBLICA DI VALUTAZIONE</w:t>
      </w:r>
    </w:p>
    <w:p w14:paraId="3C952F5D" w14:textId="77777777" w:rsidR="00C81B00" w:rsidRDefault="00C81B00" w:rsidP="00C81B00">
      <w:pPr>
        <w:autoSpaceDE w:val="0"/>
        <w:autoSpaceDN w:val="0"/>
        <w:adjustRightInd w:val="0"/>
        <w:spacing w:after="0" w:line="240" w:lineRule="auto"/>
        <w:jc w:val="both"/>
        <w:rPr>
          <w:rFonts w:eastAsia="Calibri" w:cs="Calibri"/>
          <w:color w:val="000000"/>
        </w:rPr>
      </w:pPr>
    </w:p>
    <w:p w14:paraId="4246CFA9" w14:textId="77777777" w:rsidR="00C81B00" w:rsidRPr="009F1B70" w:rsidRDefault="00C81B00" w:rsidP="00C81B00">
      <w:pPr>
        <w:autoSpaceDE w:val="0"/>
        <w:autoSpaceDN w:val="0"/>
        <w:adjustRightInd w:val="0"/>
        <w:spacing w:after="0" w:line="240" w:lineRule="auto"/>
        <w:jc w:val="both"/>
        <w:rPr>
          <w:rFonts w:eastAsia="Calibri" w:cs="Calibri"/>
          <w:bCs/>
          <w:color w:val="000000"/>
        </w:rPr>
      </w:pPr>
      <w:r w:rsidRPr="009F1B70">
        <w:rPr>
          <w:rFonts w:eastAsia="Calibri" w:cs="Calibri"/>
          <w:color w:val="000000"/>
        </w:rPr>
        <w:t xml:space="preserve">Questa è la sintesi del </w:t>
      </w:r>
      <w:r w:rsidRPr="009B03DB">
        <w:rPr>
          <w:rFonts w:eastAsia="Calibri" w:cs="Calibri"/>
          <w:i/>
          <w:color w:val="000000"/>
        </w:rPr>
        <w:t xml:space="preserve">Public </w:t>
      </w:r>
      <w:proofErr w:type="spellStart"/>
      <w:r w:rsidRPr="009B03DB">
        <w:rPr>
          <w:rFonts w:eastAsia="Calibri" w:cs="Calibri"/>
          <w:i/>
          <w:color w:val="000000"/>
        </w:rPr>
        <w:t>Assessment</w:t>
      </w:r>
      <w:proofErr w:type="spellEnd"/>
      <w:r w:rsidRPr="009B03DB">
        <w:rPr>
          <w:rFonts w:eastAsia="Calibri" w:cs="Calibri"/>
          <w:i/>
          <w:color w:val="000000"/>
        </w:rPr>
        <w:t xml:space="preserve"> Report</w:t>
      </w:r>
      <w:r w:rsidRPr="009F1B70">
        <w:rPr>
          <w:rFonts w:eastAsia="Calibri" w:cs="Calibri"/>
          <w:color w:val="000000"/>
        </w:rPr>
        <w:t xml:space="preserve"> (PAR) per </w:t>
      </w:r>
      <w:r w:rsidR="00EE1942" w:rsidRPr="00EE1942">
        <w:rPr>
          <w:rFonts w:eastAsia="Calibri" w:cs="Calibri"/>
          <w:color w:val="000000"/>
        </w:rPr>
        <w:t>CODEX –</w:t>
      </w:r>
      <w:r w:rsidR="00E95E8E">
        <w:rPr>
          <w:rFonts w:eastAsia="Calibri" w:cs="Calibri"/>
          <w:color w:val="000000"/>
        </w:rPr>
        <w:t xml:space="preserve"> </w:t>
      </w:r>
      <w:r w:rsidR="00EE1942" w:rsidRPr="00EE1942">
        <w:rPr>
          <w:rFonts w:eastAsia="Calibri" w:cs="Calibri"/>
          <w:color w:val="000000"/>
        </w:rPr>
        <w:t>“5 miliardi/8ml polvere e solvente per sospensione orale”</w:t>
      </w:r>
      <w:r>
        <w:rPr>
          <w:rFonts w:eastAsia="Calibri" w:cs="Calibri"/>
          <w:color w:val="000000"/>
        </w:rPr>
        <w:t xml:space="preserve">. </w:t>
      </w:r>
      <w:r w:rsidR="00EA3CCA">
        <w:rPr>
          <w:rFonts w:eastAsia="Calibri" w:cs="Calibri"/>
          <w:color w:val="000000"/>
        </w:rPr>
        <w:t>In e</w:t>
      </w:r>
      <w:r w:rsidRPr="009F1B70">
        <w:rPr>
          <w:rFonts w:eastAsia="Calibri" w:cs="Calibri"/>
          <w:color w:val="000000"/>
        </w:rPr>
        <w:t xml:space="preserve">sso </w:t>
      </w:r>
      <w:r w:rsidR="00EA3CCA">
        <w:rPr>
          <w:rFonts w:eastAsia="Calibri" w:cs="Calibri"/>
          <w:color w:val="000000"/>
        </w:rPr>
        <w:t xml:space="preserve">viene </w:t>
      </w:r>
      <w:r w:rsidRPr="009F1B70">
        <w:rPr>
          <w:rFonts w:eastAsia="Calibri" w:cs="Calibri"/>
          <w:color w:val="000000"/>
        </w:rPr>
        <w:t>spiega</w:t>
      </w:r>
      <w:r w:rsidR="00EA3CCA">
        <w:rPr>
          <w:rFonts w:eastAsia="Calibri" w:cs="Calibri"/>
          <w:color w:val="000000"/>
        </w:rPr>
        <w:t>to</w:t>
      </w:r>
      <w:r w:rsidRPr="009F1B70">
        <w:rPr>
          <w:rFonts w:eastAsia="Calibri" w:cs="Calibri"/>
          <w:color w:val="000000"/>
        </w:rPr>
        <w:t xml:space="preserve"> come </w:t>
      </w:r>
      <w:r w:rsidR="00EE1942" w:rsidRPr="00EE1942">
        <w:rPr>
          <w:rFonts w:eastAsia="Calibri" w:cs="Calibri"/>
          <w:color w:val="000000"/>
        </w:rPr>
        <w:t>CODEX –</w:t>
      </w:r>
      <w:r w:rsidR="00E95E8E">
        <w:rPr>
          <w:rFonts w:eastAsia="Calibri" w:cs="Calibri"/>
          <w:color w:val="000000"/>
        </w:rPr>
        <w:t xml:space="preserve"> </w:t>
      </w:r>
      <w:r w:rsidR="00EE1942" w:rsidRPr="00EE1942">
        <w:rPr>
          <w:rFonts w:eastAsia="Calibri" w:cs="Calibri"/>
          <w:color w:val="000000"/>
        </w:rPr>
        <w:t>“5 miliardi/8ml polvere e solvente per sospensione orale”</w:t>
      </w:r>
      <w:r w:rsidR="00EE1942">
        <w:rPr>
          <w:rFonts w:eastAsia="Calibri" w:cs="Calibri"/>
          <w:color w:val="000000"/>
        </w:rPr>
        <w:t xml:space="preserve"> </w:t>
      </w:r>
      <w:r w:rsidRPr="009F1B70">
        <w:rPr>
          <w:rFonts w:eastAsia="Calibri" w:cs="Calibri"/>
          <w:color w:val="000000"/>
        </w:rPr>
        <w:t xml:space="preserve">è stato valutato </w:t>
      </w:r>
      <w:r w:rsidR="00EA3CCA">
        <w:rPr>
          <w:rFonts w:eastAsia="Calibri" w:cs="Calibri"/>
          <w:color w:val="000000"/>
        </w:rPr>
        <w:t>dall’AIFA</w:t>
      </w:r>
      <w:r w:rsidRPr="009F1B70">
        <w:rPr>
          <w:rFonts w:eastAsia="Calibri" w:cs="Calibri"/>
          <w:color w:val="000000"/>
        </w:rPr>
        <w:t xml:space="preserve"> </w:t>
      </w:r>
      <w:r>
        <w:rPr>
          <w:rFonts w:eastAsia="Calibri" w:cs="Calibri"/>
          <w:color w:val="000000"/>
        </w:rPr>
        <w:t xml:space="preserve">e </w:t>
      </w:r>
      <w:r w:rsidR="00EA3CCA">
        <w:rPr>
          <w:rFonts w:eastAsia="Calibri" w:cs="Calibri"/>
          <w:color w:val="000000"/>
        </w:rPr>
        <w:t xml:space="preserve">quali sono </w:t>
      </w:r>
      <w:r>
        <w:rPr>
          <w:rFonts w:eastAsia="Calibri" w:cs="Calibri"/>
          <w:color w:val="000000"/>
        </w:rPr>
        <w:t>le sue condizioni di impiego</w:t>
      </w:r>
      <w:r w:rsidRPr="009F1B70">
        <w:rPr>
          <w:rFonts w:eastAsia="Calibri" w:cs="Calibri"/>
          <w:color w:val="000000"/>
        </w:rPr>
        <w:t xml:space="preserve">. </w:t>
      </w:r>
      <w:r w:rsidR="00960CE4">
        <w:rPr>
          <w:rFonts w:eastAsia="Calibri" w:cs="Calibri"/>
          <w:color w:val="000000"/>
        </w:rPr>
        <w:t>Il documento n</w:t>
      </w:r>
      <w:r w:rsidRPr="009F1B70">
        <w:rPr>
          <w:rFonts w:eastAsia="Calibri" w:cs="Calibri"/>
          <w:color w:val="000000"/>
        </w:rPr>
        <w:t xml:space="preserve">on intende fornire consigli pratici su come utilizzare </w:t>
      </w:r>
      <w:r w:rsidR="00EE1942" w:rsidRPr="00EE1942">
        <w:rPr>
          <w:rFonts w:eastAsia="Calibri" w:cs="Calibri"/>
          <w:color w:val="000000"/>
        </w:rPr>
        <w:t>CODEX –</w:t>
      </w:r>
      <w:r w:rsidR="00E95E8E">
        <w:rPr>
          <w:rFonts w:eastAsia="Calibri" w:cs="Calibri"/>
          <w:color w:val="000000"/>
        </w:rPr>
        <w:t xml:space="preserve"> </w:t>
      </w:r>
      <w:r w:rsidR="00EE1942" w:rsidRPr="00EE1942">
        <w:rPr>
          <w:rFonts w:eastAsia="Calibri" w:cs="Calibri"/>
          <w:color w:val="000000"/>
        </w:rPr>
        <w:t>“5 miliardi/8ml polvere e solvente per sospensione orale”</w:t>
      </w:r>
      <w:r w:rsidRPr="009F1B70">
        <w:rPr>
          <w:rFonts w:eastAsia="Calibri" w:cs="Calibri"/>
          <w:bCs/>
          <w:color w:val="000000"/>
        </w:rPr>
        <w:t>.</w:t>
      </w:r>
    </w:p>
    <w:p w14:paraId="31996E2C" w14:textId="77777777" w:rsidR="00C81B00" w:rsidRPr="009F1B70" w:rsidRDefault="00C81B00" w:rsidP="00C81B00">
      <w:pPr>
        <w:autoSpaceDE w:val="0"/>
        <w:autoSpaceDN w:val="0"/>
        <w:adjustRightInd w:val="0"/>
        <w:spacing w:after="0" w:line="240" w:lineRule="auto"/>
        <w:jc w:val="both"/>
        <w:rPr>
          <w:rFonts w:eastAsia="Calibri" w:cs="Calibri"/>
          <w:color w:val="000000"/>
        </w:rPr>
      </w:pPr>
      <w:r w:rsidRPr="00081A1C">
        <w:rPr>
          <w:rFonts w:eastAsia="Calibri" w:cs="Calibri"/>
          <w:color w:val="000000"/>
        </w:rPr>
        <w:t>Per informazioni pratiche sull'utilizzo di</w:t>
      </w:r>
      <w:r>
        <w:rPr>
          <w:rFonts w:eastAsia="Calibri" w:cs="Calibri"/>
          <w:color w:val="000000"/>
        </w:rPr>
        <w:t xml:space="preserve"> </w:t>
      </w:r>
      <w:r w:rsidR="00EE1942" w:rsidRPr="00EE1942">
        <w:rPr>
          <w:rFonts w:eastAsia="Calibri" w:cs="Calibri"/>
          <w:color w:val="000000"/>
        </w:rPr>
        <w:t>CODEX –</w:t>
      </w:r>
      <w:r w:rsidR="00E95E8E">
        <w:rPr>
          <w:rFonts w:eastAsia="Calibri" w:cs="Calibri"/>
          <w:color w:val="000000"/>
        </w:rPr>
        <w:t xml:space="preserve"> </w:t>
      </w:r>
      <w:r w:rsidR="00EE1942" w:rsidRPr="00EE1942">
        <w:rPr>
          <w:rFonts w:eastAsia="Calibri" w:cs="Calibri"/>
          <w:color w:val="000000"/>
        </w:rPr>
        <w:t>“5 miliardi/8ml polvere e solvente per sospensione orale”</w:t>
      </w:r>
      <w:r w:rsidR="00EE1942">
        <w:rPr>
          <w:rFonts w:eastAsia="Calibri" w:cs="Calibri"/>
          <w:color w:val="000000"/>
        </w:rPr>
        <w:t xml:space="preserve"> i</w:t>
      </w:r>
      <w:r w:rsidRPr="00081A1C">
        <w:rPr>
          <w:rFonts w:eastAsia="Calibri" w:cs="Calibri"/>
          <w:color w:val="000000"/>
        </w:rPr>
        <w:t xml:space="preserve"> pazienti devono consultare il foglio illustrativo o contattare il loro medico</w:t>
      </w:r>
      <w:r>
        <w:rPr>
          <w:rFonts w:eastAsia="Calibri" w:cs="Calibri"/>
          <w:color w:val="000000"/>
        </w:rPr>
        <w:t xml:space="preserve"> o il farmacista</w:t>
      </w:r>
      <w:r w:rsidRPr="00081A1C">
        <w:rPr>
          <w:rFonts w:eastAsia="Calibri" w:cs="Calibri"/>
          <w:color w:val="000000"/>
        </w:rPr>
        <w:t>.</w:t>
      </w:r>
    </w:p>
    <w:p w14:paraId="66245769" w14:textId="77777777" w:rsidR="00C81B00" w:rsidRPr="000E0632" w:rsidRDefault="00C81B00" w:rsidP="00C81B00">
      <w:pPr>
        <w:autoSpaceDE w:val="0"/>
        <w:autoSpaceDN w:val="0"/>
        <w:adjustRightInd w:val="0"/>
        <w:spacing w:after="0" w:line="240" w:lineRule="auto"/>
        <w:jc w:val="both"/>
        <w:rPr>
          <w:rFonts w:eastAsia="Calibri" w:cs="Calibri"/>
          <w:color w:val="000000"/>
        </w:rPr>
      </w:pPr>
    </w:p>
    <w:p w14:paraId="1B3A57A6" w14:textId="77777777" w:rsidR="00C81B00" w:rsidRPr="000E0632" w:rsidRDefault="00C81B00" w:rsidP="00C81B00">
      <w:pPr>
        <w:autoSpaceDE w:val="0"/>
        <w:autoSpaceDN w:val="0"/>
        <w:adjustRightInd w:val="0"/>
        <w:spacing w:after="0" w:line="240" w:lineRule="auto"/>
        <w:jc w:val="both"/>
        <w:rPr>
          <w:rFonts w:eastAsia="Calibri" w:cs="Calibri"/>
          <w:color w:val="000000"/>
        </w:rPr>
      </w:pPr>
      <w:r w:rsidRPr="000E0632">
        <w:rPr>
          <w:rFonts w:eastAsia="Calibri" w:cs="Calibri"/>
          <w:b/>
          <w:bCs/>
          <w:color w:val="000000"/>
        </w:rPr>
        <w:t xml:space="preserve">1) CHE COS’È </w:t>
      </w:r>
      <w:r w:rsidR="00EE1942" w:rsidRPr="00B829D4">
        <w:rPr>
          <w:rFonts w:eastAsia="Calibri" w:cs="Calibri"/>
          <w:b/>
          <w:color w:val="000000"/>
        </w:rPr>
        <w:t>CODEX –</w:t>
      </w:r>
      <w:r w:rsidR="00E95E8E">
        <w:rPr>
          <w:rFonts w:eastAsia="Calibri" w:cs="Calibri"/>
          <w:b/>
          <w:color w:val="000000"/>
        </w:rPr>
        <w:t xml:space="preserve"> </w:t>
      </w:r>
      <w:r w:rsidR="00EE1942" w:rsidRPr="00B829D4">
        <w:rPr>
          <w:rFonts w:eastAsia="Calibri" w:cs="Calibri"/>
          <w:b/>
          <w:color w:val="000000"/>
        </w:rPr>
        <w:t xml:space="preserve">“5 miliardi/8ml polvere e solvente per sospensione orale” </w:t>
      </w:r>
      <w:r w:rsidRPr="000E0632">
        <w:rPr>
          <w:rFonts w:eastAsia="Calibri" w:cs="Calibri"/>
          <w:b/>
          <w:bCs/>
          <w:color w:val="000000"/>
        </w:rPr>
        <w:t xml:space="preserve">e a cosa serve? </w:t>
      </w:r>
    </w:p>
    <w:p w14:paraId="2841427D" w14:textId="77777777" w:rsidR="00C81B00" w:rsidRDefault="00EE1942" w:rsidP="00B829D4">
      <w:pPr>
        <w:tabs>
          <w:tab w:val="left" w:pos="0"/>
        </w:tabs>
        <w:overflowPunct w:val="0"/>
        <w:autoSpaceDE w:val="0"/>
        <w:autoSpaceDN w:val="0"/>
        <w:adjustRightInd w:val="0"/>
        <w:spacing w:after="0" w:line="240" w:lineRule="auto"/>
        <w:jc w:val="both"/>
        <w:textAlignment w:val="baseline"/>
        <w:rPr>
          <w:rFonts w:eastAsia="Calibri" w:cs="Calibri"/>
          <w:color w:val="000000"/>
        </w:rPr>
      </w:pPr>
      <w:r w:rsidRPr="00EE1942">
        <w:rPr>
          <w:rFonts w:eastAsia="Calibri" w:cs="Calibri"/>
          <w:color w:val="000000"/>
        </w:rPr>
        <w:t>CODEX</w:t>
      </w:r>
      <w:r w:rsidR="00C81B00" w:rsidRPr="0020556E">
        <w:rPr>
          <w:rFonts w:eastAsia="Calibri" w:cs="Calibri"/>
          <w:color w:val="000000"/>
        </w:rPr>
        <w:t xml:space="preserve"> è un medicinale che contiene come principio attivo il </w:t>
      </w:r>
      <w:r w:rsidRPr="00EE1942">
        <w:rPr>
          <w:rFonts w:eastAsia="Times New Roman" w:cs="Arial"/>
          <w:i/>
          <w:sz w:val="20"/>
          <w:szCs w:val="20"/>
        </w:rPr>
        <w:t>SACCHAROMYCES BOULARDII CNCM I-745 LYOPHILIZED</w:t>
      </w:r>
      <w:r w:rsidR="00C81B00" w:rsidRPr="0020556E">
        <w:rPr>
          <w:rFonts w:eastAsia="Calibri" w:cs="Calibri"/>
          <w:color w:val="000000"/>
        </w:rPr>
        <w:t xml:space="preserve">. Questo </w:t>
      </w:r>
      <w:r>
        <w:rPr>
          <w:rFonts w:eastAsia="Calibri" w:cs="Calibri"/>
          <w:color w:val="000000"/>
        </w:rPr>
        <w:t xml:space="preserve">è un ceppo di lievito tropicale, classificato come probiotico che mantiene e ripristina la flora intestinale. </w:t>
      </w:r>
      <w:r w:rsidRPr="00EE1942">
        <w:rPr>
          <w:rFonts w:eastAsia="Calibri" w:cs="Calibri"/>
          <w:color w:val="000000"/>
        </w:rPr>
        <w:t>CODEX</w:t>
      </w:r>
      <w:r w:rsidRPr="0020556E">
        <w:rPr>
          <w:rFonts w:eastAsia="Calibri" w:cs="Calibri"/>
          <w:color w:val="000000"/>
        </w:rPr>
        <w:t xml:space="preserve"> </w:t>
      </w:r>
      <w:r w:rsidR="00B829D4" w:rsidRPr="00960CE4">
        <w:rPr>
          <w:rFonts w:eastAsia="Calibri" w:cs="Calibri"/>
          <w:color w:val="000000"/>
        </w:rPr>
        <w:t xml:space="preserve">5 miliardi </w:t>
      </w:r>
      <w:r w:rsidR="00C81B00" w:rsidRPr="0020556E">
        <w:rPr>
          <w:rFonts w:eastAsia="Calibri" w:cs="Calibri"/>
          <w:color w:val="000000"/>
        </w:rPr>
        <w:t xml:space="preserve">è disponibile </w:t>
      </w:r>
      <w:r w:rsidR="00B829D4">
        <w:rPr>
          <w:rFonts w:eastAsia="Calibri" w:cs="Calibri"/>
          <w:color w:val="000000"/>
        </w:rPr>
        <w:t xml:space="preserve">come </w:t>
      </w:r>
      <w:r w:rsidR="00B829D4" w:rsidRPr="00960CE4">
        <w:rPr>
          <w:rFonts w:eastAsia="Calibri" w:cs="Calibri"/>
          <w:color w:val="000000"/>
        </w:rPr>
        <w:t>polvere per sospensione orale, capsule rigide</w:t>
      </w:r>
      <w:r w:rsidR="00B829D4" w:rsidRPr="00B829D4">
        <w:rPr>
          <w:rFonts w:eastAsia="Calibri" w:cs="Calibri"/>
          <w:color w:val="000000"/>
        </w:rPr>
        <w:t xml:space="preserve"> </w:t>
      </w:r>
      <w:r w:rsidR="00B829D4">
        <w:rPr>
          <w:rFonts w:eastAsia="Calibri" w:cs="Calibri"/>
          <w:color w:val="000000"/>
        </w:rPr>
        <w:t>e</w:t>
      </w:r>
      <w:r w:rsidR="00B829D4" w:rsidRPr="00B829D4">
        <w:rPr>
          <w:rFonts w:eastAsia="Calibri" w:cs="Calibri"/>
          <w:color w:val="000000"/>
        </w:rPr>
        <w:t xml:space="preserve"> </w:t>
      </w:r>
      <w:r w:rsidR="00B829D4" w:rsidRPr="00960CE4">
        <w:rPr>
          <w:rFonts w:eastAsia="Calibri" w:cs="Calibri"/>
          <w:color w:val="000000"/>
        </w:rPr>
        <w:t>polvere e solvente per sospensione orale</w:t>
      </w:r>
      <w:r w:rsidR="00B829D4">
        <w:rPr>
          <w:rFonts w:eastAsia="Calibri" w:cs="Calibri"/>
          <w:color w:val="000000"/>
        </w:rPr>
        <w:t>.</w:t>
      </w:r>
    </w:p>
    <w:p w14:paraId="6AA07E50" w14:textId="77777777" w:rsidR="007544D5" w:rsidRPr="007544D5" w:rsidRDefault="00B829D4" w:rsidP="007544D5">
      <w:pPr>
        <w:numPr>
          <w:ilvl w:val="0"/>
          <w:numId w:val="3"/>
        </w:numPr>
        <w:autoSpaceDE w:val="0"/>
        <w:autoSpaceDN w:val="0"/>
        <w:adjustRightInd w:val="0"/>
        <w:spacing w:after="0" w:line="240" w:lineRule="auto"/>
        <w:jc w:val="both"/>
        <w:rPr>
          <w:rFonts w:eastAsia="Calibri" w:cs="Calibri"/>
          <w:b/>
          <w:bCs/>
          <w:color w:val="000000"/>
          <w:szCs w:val="24"/>
        </w:rPr>
      </w:pPr>
      <w:r w:rsidRPr="007544D5">
        <w:rPr>
          <w:rFonts w:eastAsia="Calibri" w:cs="Calibri"/>
          <w:color w:val="000000"/>
        </w:rPr>
        <w:t>CODEX –</w:t>
      </w:r>
      <w:r w:rsidR="00E95E8E">
        <w:rPr>
          <w:rFonts w:eastAsia="Calibri" w:cs="Calibri"/>
          <w:color w:val="000000"/>
        </w:rPr>
        <w:t xml:space="preserve"> </w:t>
      </w:r>
      <w:r w:rsidRPr="007544D5">
        <w:rPr>
          <w:rFonts w:eastAsia="Calibri" w:cs="Calibri"/>
          <w:color w:val="000000"/>
        </w:rPr>
        <w:t>“5 miliardi/8ml polvere e solvente per sospensione orale”</w:t>
      </w:r>
      <w:r w:rsidRPr="00960CE4">
        <w:rPr>
          <w:rFonts w:eastAsia="Calibri" w:cs="Calibri"/>
          <w:color w:val="000000"/>
        </w:rPr>
        <w:t xml:space="preserve"> </w:t>
      </w:r>
      <w:r w:rsidR="00C81B00" w:rsidRPr="007544D5">
        <w:rPr>
          <w:rFonts w:eastAsia="Calibri" w:cs="Calibri"/>
          <w:color w:val="000000"/>
        </w:rPr>
        <w:t xml:space="preserve">si usa </w:t>
      </w:r>
      <w:r w:rsidR="007544D5" w:rsidRPr="007544D5">
        <w:rPr>
          <w:rFonts w:eastAsia="Calibri" w:cs="Calibri"/>
          <w:color w:val="000000"/>
        </w:rPr>
        <w:t xml:space="preserve">per la </w:t>
      </w:r>
      <w:r w:rsidR="007544D5" w:rsidRPr="00960CE4">
        <w:rPr>
          <w:rFonts w:eastAsia="Calibri" w:cs="Calibri"/>
          <w:color w:val="000000"/>
        </w:rPr>
        <w:t>prevenzione e il trattamento</w:t>
      </w:r>
      <w:r w:rsidR="007544D5" w:rsidRPr="00921B6E">
        <w:t xml:space="preserve"> dell'alterazione del normale equilibrio della flora batterica intestinale (</w:t>
      </w:r>
      <w:proofErr w:type="spellStart"/>
      <w:r w:rsidR="007544D5" w:rsidRPr="00921B6E">
        <w:t>dismicrobismo</w:t>
      </w:r>
      <w:proofErr w:type="spellEnd"/>
      <w:r w:rsidR="007544D5" w:rsidRPr="00921B6E">
        <w:t xml:space="preserve"> intestinale) indotto dall’uso di antibiotici e sulfamidici (medicinali contro le infezioni)</w:t>
      </w:r>
      <w:r w:rsidR="007544D5">
        <w:t xml:space="preserve">; la prevenzione e il trattamento </w:t>
      </w:r>
      <w:r w:rsidR="007544D5" w:rsidRPr="00921B6E">
        <w:t>delle carenze di vitamine nell’organismo (disvitaminosi) determinate</w:t>
      </w:r>
      <w:r w:rsidR="007544D5">
        <w:t xml:space="preserve"> dall’uso di </w:t>
      </w:r>
      <w:r w:rsidR="007544D5" w:rsidRPr="00921B6E">
        <w:t>antibiotici e sulfamidici;</w:t>
      </w:r>
      <w:r w:rsidR="007544D5" w:rsidRPr="007544D5">
        <w:t xml:space="preserve"> </w:t>
      </w:r>
      <w:r w:rsidR="007544D5">
        <w:t xml:space="preserve">la </w:t>
      </w:r>
      <w:r w:rsidR="007544D5" w:rsidRPr="00921B6E">
        <w:t>prevenzione e</w:t>
      </w:r>
      <w:r w:rsidR="007544D5">
        <w:t xml:space="preserve"> il</w:t>
      </w:r>
      <w:r w:rsidR="007544D5" w:rsidRPr="00921B6E">
        <w:t xml:space="preserve"> trattamento delle "diarree del viaggiatore";</w:t>
      </w:r>
      <w:r w:rsidR="007544D5" w:rsidRPr="007544D5">
        <w:t xml:space="preserve"> </w:t>
      </w:r>
      <w:r w:rsidR="007544D5">
        <w:t xml:space="preserve">per la </w:t>
      </w:r>
      <w:r w:rsidR="007544D5" w:rsidRPr="00921B6E">
        <w:t>terapia delle diarree acute di varie origini;</w:t>
      </w:r>
      <w:r w:rsidR="007544D5" w:rsidRPr="007544D5">
        <w:t xml:space="preserve"> </w:t>
      </w:r>
      <w:r w:rsidR="007544D5">
        <w:t xml:space="preserve">per la </w:t>
      </w:r>
      <w:r w:rsidR="007544D5" w:rsidRPr="00921B6E">
        <w:t>terapia della sindrome del col</w:t>
      </w:r>
      <w:r w:rsidR="007544D5">
        <w:t xml:space="preserve">on irritabile con alvo alterato e per la </w:t>
      </w:r>
      <w:r w:rsidR="007544D5" w:rsidRPr="00921B6E">
        <w:t>terapia delle infezioni da funghi (candidosi) del tratto digerente</w:t>
      </w:r>
    </w:p>
    <w:p w14:paraId="2A1AB927" w14:textId="77777777" w:rsidR="00C81B00" w:rsidRPr="007544D5" w:rsidRDefault="00C81B00" w:rsidP="007544D5">
      <w:pPr>
        <w:rPr>
          <w:rFonts w:eastAsia="Calibri" w:cs="Calibri"/>
          <w:b/>
          <w:bCs/>
          <w:color w:val="000000"/>
          <w:szCs w:val="24"/>
        </w:rPr>
      </w:pPr>
    </w:p>
    <w:p w14:paraId="5E3DCAD5" w14:textId="77777777" w:rsidR="00C81B00" w:rsidRPr="000E0632" w:rsidRDefault="00C81B00" w:rsidP="00C81B00">
      <w:pPr>
        <w:autoSpaceDE w:val="0"/>
        <w:autoSpaceDN w:val="0"/>
        <w:adjustRightInd w:val="0"/>
        <w:spacing w:after="0" w:line="240" w:lineRule="auto"/>
        <w:jc w:val="both"/>
        <w:rPr>
          <w:rFonts w:eastAsia="Calibri" w:cs="Calibri"/>
          <w:color w:val="000000"/>
          <w:szCs w:val="24"/>
        </w:rPr>
      </w:pPr>
      <w:r w:rsidRPr="000E0632">
        <w:rPr>
          <w:rFonts w:eastAsia="Calibri" w:cs="Calibri"/>
          <w:b/>
          <w:bCs/>
          <w:color w:val="000000"/>
          <w:szCs w:val="24"/>
        </w:rPr>
        <w:t xml:space="preserve">2) COME È PRESCRITTO/USATO </w:t>
      </w:r>
      <w:r w:rsidR="00B829D4" w:rsidRPr="00B829D4">
        <w:rPr>
          <w:rFonts w:eastAsia="Calibri" w:cs="Calibri"/>
          <w:b/>
          <w:color w:val="000000"/>
        </w:rPr>
        <w:t>CODEX –</w:t>
      </w:r>
      <w:r w:rsidR="00E95E8E">
        <w:rPr>
          <w:rFonts w:eastAsia="Calibri" w:cs="Calibri"/>
          <w:b/>
          <w:color w:val="000000"/>
        </w:rPr>
        <w:t xml:space="preserve"> </w:t>
      </w:r>
      <w:r w:rsidR="00B829D4" w:rsidRPr="00B829D4">
        <w:rPr>
          <w:rFonts w:eastAsia="Calibri" w:cs="Calibri"/>
          <w:b/>
          <w:color w:val="000000"/>
        </w:rPr>
        <w:t>“5 miliardi/8ml polvere e solvente per sospensione orale”</w:t>
      </w:r>
      <w:r w:rsidRPr="000E0632">
        <w:rPr>
          <w:rFonts w:eastAsia="Calibri" w:cs="Calibri"/>
          <w:b/>
          <w:bCs/>
          <w:color w:val="000000"/>
          <w:szCs w:val="24"/>
        </w:rPr>
        <w:t>?</w:t>
      </w:r>
    </w:p>
    <w:p w14:paraId="039B3A07" w14:textId="77777777" w:rsidR="00C81B00" w:rsidRPr="00E83F8D" w:rsidRDefault="00B829D4" w:rsidP="00C81B00">
      <w:pPr>
        <w:autoSpaceDE w:val="0"/>
        <w:autoSpaceDN w:val="0"/>
        <w:adjustRightInd w:val="0"/>
        <w:spacing w:after="0" w:line="240" w:lineRule="auto"/>
        <w:jc w:val="both"/>
        <w:rPr>
          <w:rFonts w:eastAsia="Calibri" w:cs="Calibri"/>
          <w:color w:val="000000"/>
        </w:rPr>
      </w:pPr>
      <w:r w:rsidRPr="00EE1942">
        <w:rPr>
          <w:rFonts w:eastAsia="Calibri" w:cs="Calibri"/>
          <w:color w:val="000000"/>
        </w:rPr>
        <w:t>CODEX –</w:t>
      </w:r>
      <w:r w:rsidR="00E95E8E">
        <w:rPr>
          <w:rFonts w:eastAsia="Calibri" w:cs="Calibri"/>
          <w:color w:val="000000"/>
        </w:rPr>
        <w:t xml:space="preserve"> </w:t>
      </w:r>
      <w:r w:rsidRPr="00EE1942">
        <w:rPr>
          <w:rFonts w:eastAsia="Calibri" w:cs="Calibri"/>
          <w:color w:val="000000"/>
        </w:rPr>
        <w:t>“5 miliardi/8ml polvere e solvente per sospensione orale”</w:t>
      </w:r>
      <w:r>
        <w:rPr>
          <w:rFonts w:eastAsia="Calibri" w:cs="Calibri"/>
          <w:bCs/>
          <w:color w:val="000000"/>
        </w:rPr>
        <w:t xml:space="preserve"> </w:t>
      </w:r>
      <w:r w:rsidR="00C81B00">
        <w:rPr>
          <w:rFonts w:eastAsia="Calibri" w:cs="Calibri"/>
          <w:color w:val="000000"/>
        </w:rPr>
        <w:t>è un medicinale che può essere ottenuto senza la prescrizione del medico (SOP).</w:t>
      </w:r>
    </w:p>
    <w:p w14:paraId="750DE08D" w14:textId="77777777" w:rsidR="00C81B00" w:rsidRPr="00A458B4" w:rsidRDefault="00C81B00" w:rsidP="00C81B00">
      <w:pPr>
        <w:autoSpaceDE w:val="0"/>
        <w:autoSpaceDN w:val="0"/>
        <w:adjustRightInd w:val="0"/>
        <w:spacing w:after="0" w:line="240" w:lineRule="auto"/>
        <w:jc w:val="both"/>
        <w:rPr>
          <w:snapToGrid w:val="0"/>
        </w:rPr>
      </w:pPr>
      <w:r w:rsidRPr="00F710D7">
        <w:lastRenderedPageBreak/>
        <w:t xml:space="preserve">La dose raccomandata per gli adulti è </w:t>
      </w:r>
      <w:r w:rsidR="00B829D4" w:rsidRPr="00B829D4">
        <w:t>1-2 flaconcini 2 volte al giorno e 1 flaconcino 2 volte al giorno per i bambini dai 3 ai 12 anni</w:t>
      </w:r>
      <w:r>
        <w:t>.</w:t>
      </w:r>
    </w:p>
    <w:p w14:paraId="306C8266" w14:textId="77777777" w:rsidR="00C81B00" w:rsidRPr="00592D32" w:rsidRDefault="00C81B00" w:rsidP="00C81B00">
      <w:pPr>
        <w:autoSpaceDE w:val="0"/>
        <w:autoSpaceDN w:val="0"/>
        <w:adjustRightInd w:val="0"/>
        <w:spacing w:after="0" w:line="240" w:lineRule="auto"/>
        <w:jc w:val="both"/>
        <w:rPr>
          <w:rFonts w:eastAsia="Calibri" w:cs="Verdana"/>
          <w:color w:val="000000"/>
        </w:rPr>
      </w:pPr>
    </w:p>
    <w:p w14:paraId="4DD36296" w14:textId="77777777" w:rsidR="00C81B00" w:rsidRPr="00E35ACE" w:rsidRDefault="00C81B00" w:rsidP="00C81B00">
      <w:pPr>
        <w:autoSpaceDE w:val="0"/>
        <w:autoSpaceDN w:val="0"/>
        <w:adjustRightInd w:val="0"/>
        <w:spacing w:after="0" w:line="240" w:lineRule="auto"/>
        <w:jc w:val="both"/>
        <w:rPr>
          <w:rFonts w:eastAsia="Calibri" w:cs="Calibri"/>
          <w:b/>
          <w:color w:val="000000"/>
        </w:rPr>
      </w:pPr>
      <w:r w:rsidRPr="00E35ACE">
        <w:rPr>
          <w:rFonts w:eastAsia="Calibri" w:cs="Calibri"/>
          <w:b/>
          <w:bCs/>
          <w:color w:val="000000"/>
        </w:rPr>
        <w:t xml:space="preserve">3) COME FUNZIONA </w:t>
      </w:r>
      <w:r w:rsidR="00050E93" w:rsidRPr="00B829D4">
        <w:rPr>
          <w:rFonts w:eastAsia="Calibri" w:cs="Calibri"/>
          <w:b/>
          <w:color w:val="000000"/>
        </w:rPr>
        <w:t>CODEX –</w:t>
      </w:r>
      <w:r w:rsidR="00E95E8E">
        <w:rPr>
          <w:rFonts w:eastAsia="Calibri" w:cs="Calibri"/>
          <w:b/>
          <w:color w:val="000000"/>
        </w:rPr>
        <w:t xml:space="preserve"> </w:t>
      </w:r>
      <w:r w:rsidR="00050E93" w:rsidRPr="00B829D4">
        <w:rPr>
          <w:rFonts w:eastAsia="Calibri" w:cs="Calibri"/>
          <w:b/>
          <w:color w:val="000000"/>
        </w:rPr>
        <w:t>“5 miliardi/8ml polvere e solvente per sospensione orale</w:t>
      </w:r>
      <w:r w:rsidRPr="00E35ACE">
        <w:rPr>
          <w:rFonts w:eastAsia="Calibri" w:cs="Calibri"/>
          <w:b/>
          <w:bCs/>
          <w:color w:val="000000"/>
        </w:rPr>
        <w:t xml:space="preserve">? </w:t>
      </w:r>
    </w:p>
    <w:p w14:paraId="417A0509" w14:textId="77777777" w:rsidR="000379D4" w:rsidRPr="000379D4" w:rsidRDefault="00050E93" w:rsidP="00E95E8E">
      <w:pPr>
        <w:spacing w:after="0" w:line="240" w:lineRule="auto"/>
        <w:ind w:left="425"/>
        <w:jc w:val="both"/>
      </w:pPr>
      <w:proofErr w:type="spellStart"/>
      <w:r w:rsidRPr="000379D4">
        <w:t>Codex</w:t>
      </w:r>
      <w:proofErr w:type="spellEnd"/>
      <w:r w:rsidR="00C81B00" w:rsidRPr="000379D4">
        <w:t xml:space="preserve">, </w:t>
      </w:r>
      <w:r w:rsidRPr="000379D4">
        <w:t>probiotico</w:t>
      </w:r>
      <w:r w:rsidR="00C81B00" w:rsidRPr="000379D4">
        <w:t xml:space="preserve"> il cui codice ATC è </w:t>
      </w:r>
      <w:r w:rsidR="001C7111" w:rsidRPr="000379D4">
        <w:t>A07FA02</w:t>
      </w:r>
      <w:r w:rsidR="00C81B00" w:rsidRPr="000379D4">
        <w:t xml:space="preserve">, contiene il principio attivo </w:t>
      </w:r>
      <w:proofErr w:type="spellStart"/>
      <w:r w:rsidRPr="006330C3">
        <w:rPr>
          <w:i/>
        </w:rPr>
        <w:t>Saccharomyces</w:t>
      </w:r>
      <w:proofErr w:type="spellEnd"/>
      <w:r w:rsidRPr="006330C3">
        <w:rPr>
          <w:i/>
        </w:rPr>
        <w:t xml:space="preserve"> </w:t>
      </w:r>
      <w:proofErr w:type="spellStart"/>
      <w:r w:rsidRPr="006330C3">
        <w:rPr>
          <w:i/>
        </w:rPr>
        <w:t>boulardii</w:t>
      </w:r>
      <w:proofErr w:type="spellEnd"/>
      <w:r w:rsidRPr="000379D4">
        <w:t xml:space="preserve"> </w:t>
      </w:r>
      <w:r w:rsidR="00E95E8E">
        <w:t xml:space="preserve">un lievito </w:t>
      </w:r>
      <w:r w:rsidR="000379D4" w:rsidRPr="000379D4">
        <w:t xml:space="preserve">di una specie selezionata </w:t>
      </w:r>
      <w:r w:rsidR="00F91757">
        <w:t>e</w:t>
      </w:r>
      <w:r w:rsidR="006330C3">
        <w:t xml:space="preserve"> </w:t>
      </w:r>
      <w:r w:rsidR="000379D4" w:rsidRPr="000379D4">
        <w:t>geneticamente resistente agli antibiotici.</w:t>
      </w:r>
    </w:p>
    <w:p w14:paraId="011FFD5F" w14:textId="77777777" w:rsidR="000379D4" w:rsidRPr="000379D4" w:rsidRDefault="000379D4" w:rsidP="000379D4">
      <w:pPr>
        <w:spacing w:after="0" w:line="240" w:lineRule="auto"/>
        <w:ind w:left="425" w:hanging="425"/>
        <w:jc w:val="both"/>
      </w:pPr>
      <w:r w:rsidRPr="000379D4">
        <w:t>Svolge la sua attività attraverso:</w:t>
      </w:r>
    </w:p>
    <w:p w14:paraId="4347C37C" w14:textId="77777777" w:rsidR="000379D4" w:rsidRPr="000379D4" w:rsidRDefault="000379D4" w:rsidP="000379D4">
      <w:pPr>
        <w:spacing w:after="0" w:line="240" w:lineRule="auto"/>
        <w:ind w:left="425" w:hanging="425"/>
        <w:jc w:val="both"/>
      </w:pPr>
      <w:r w:rsidRPr="000379D4">
        <w:tab/>
        <w:t>- l'inibizione della crescita di alcuni microorganismi "patogeni" (</w:t>
      </w:r>
      <w:proofErr w:type="spellStart"/>
      <w:r w:rsidRPr="000379D4">
        <w:t>Staphylococcus</w:t>
      </w:r>
      <w:proofErr w:type="spellEnd"/>
      <w:r w:rsidRPr="000379D4">
        <w:t xml:space="preserve">, E. coli, </w:t>
      </w:r>
      <w:proofErr w:type="spellStart"/>
      <w:r w:rsidRPr="000379D4">
        <w:t>Proteus</w:t>
      </w:r>
      <w:proofErr w:type="spellEnd"/>
      <w:r w:rsidRPr="000379D4">
        <w:t xml:space="preserve">, Candida </w:t>
      </w:r>
      <w:proofErr w:type="spellStart"/>
      <w:r w:rsidRPr="000379D4">
        <w:t>albicans</w:t>
      </w:r>
      <w:proofErr w:type="spellEnd"/>
      <w:r w:rsidRPr="000379D4">
        <w:t xml:space="preserve">, </w:t>
      </w:r>
      <w:proofErr w:type="spellStart"/>
      <w:r w:rsidRPr="000379D4">
        <w:t>Shigella</w:t>
      </w:r>
      <w:proofErr w:type="spellEnd"/>
      <w:r w:rsidRPr="000379D4">
        <w:t xml:space="preserve">, Salmonella, </w:t>
      </w:r>
      <w:proofErr w:type="spellStart"/>
      <w:r w:rsidRPr="000379D4">
        <w:t>Pseudomonas</w:t>
      </w:r>
      <w:proofErr w:type="spellEnd"/>
      <w:r w:rsidRPr="000379D4">
        <w:t>).</w:t>
      </w:r>
    </w:p>
    <w:p w14:paraId="332338B3" w14:textId="77777777" w:rsidR="000379D4" w:rsidRPr="000379D4" w:rsidRDefault="000379D4" w:rsidP="000379D4">
      <w:pPr>
        <w:spacing w:after="0" w:line="240" w:lineRule="auto"/>
        <w:ind w:left="425" w:hanging="425"/>
        <w:jc w:val="both"/>
      </w:pPr>
      <w:r w:rsidRPr="000379D4">
        <w:tab/>
        <w:t xml:space="preserve">- </w:t>
      </w:r>
      <w:r w:rsidR="00E95E8E">
        <w:t>l</w:t>
      </w:r>
      <w:r w:rsidRPr="000379D4">
        <w:t>a stimolazione dei meccanismi immunologici di difesa contro le infezioni: attivazione del sistema del complemento e stimolazione della fagocitosi.</w:t>
      </w:r>
    </w:p>
    <w:p w14:paraId="6943095C" w14:textId="77777777" w:rsidR="000379D4" w:rsidRPr="000379D4" w:rsidRDefault="000379D4" w:rsidP="000379D4">
      <w:pPr>
        <w:spacing w:after="0" w:line="240" w:lineRule="auto"/>
        <w:ind w:left="425" w:hanging="425"/>
        <w:jc w:val="both"/>
      </w:pPr>
      <w:r w:rsidRPr="000379D4">
        <w:tab/>
        <w:t xml:space="preserve">- </w:t>
      </w:r>
      <w:r w:rsidR="00E95E8E">
        <w:t>l</w:t>
      </w:r>
      <w:r w:rsidRPr="000379D4">
        <w:t>'aumento dell'attività enzimatica (disaccaridasi) della mucosa intestinale.</w:t>
      </w:r>
    </w:p>
    <w:p w14:paraId="4BCB028F" w14:textId="77777777" w:rsidR="000379D4" w:rsidRPr="000379D4" w:rsidRDefault="000379D4" w:rsidP="000379D4">
      <w:pPr>
        <w:spacing w:after="0" w:line="240" w:lineRule="auto"/>
        <w:ind w:left="425" w:hanging="425"/>
        <w:jc w:val="both"/>
      </w:pPr>
      <w:r w:rsidRPr="000379D4">
        <w:tab/>
        <w:t xml:space="preserve">- </w:t>
      </w:r>
      <w:r w:rsidR="00E95E8E">
        <w:t>l</w:t>
      </w:r>
      <w:r w:rsidRPr="000379D4">
        <w:t>'inibizione della produzione e dell'attività delle enterotossine patogene.</w:t>
      </w:r>
    </w:p>
    <w:p w14:paraId="462E169E" w14:textId="22F5CC0F" w:rsidR="000379D4" w:rsidRPr="000379D4" w:rsidRDefault="000379D4" w:rsidP="000379D4">
      <w:pPr>
        <w:spacing w:after="0" w:line="240" w:lineRule="auto"/>
        <w:ind w:left="425" w:hanging="425"/>
        <w:jc w:val="both"/>
      </w:pPr>
      <w:r w:rsidRPr="000379D4">
        <w:tab/>
        <w:t xml:space="preserve">- </w:t>
      </w:r>
      <w:r w:rsidR="00E95E8E">
        <w:t>l</w:t>
      </w:r>
      <w:r w:rsidRPr="000379D4">
        <w:t>a sintesi di vitamine del complesso B.</w:t>
      </w:r>
      <w:r w:rsidR="00046705">
        <w:t xml:space="preserve"> </w:t>
      </w:r>
    </w:p>
    <w:p w14:paraId="71269019" w14:textId="0E2155B1" w:rsidR="000379D4" w:rsidRPr="000379D4" w:rsidRDefault="000379D4" w:rsidP="000379D4">
      <w:pPr>
        <w:spacing w:after="0" w:line="240" w:lineRule="auto"/>
        <w:ind w:left="425" w:hanging="425"/>
        <w:jc w:val="both"/>
      </w:pPr>
      <w:r w:rsidRPr="000379D4">
        <w:tab/>
        <w:t xml:space="preserve">La somministrazione di </w:t>
      </w:r>
      <w:proofErr w:type="spellStart"/>
      <w:r w:rsidRPr="000379D4">
        <w:t>Codex</w:t>
      </w:r>
      <w:proofErr w:type="spellEnd"/>
      <w:r w:rsidRPr="000379D4">
        <w:t xml:space="preserve"> diminuisce i rischi legati alla </w:t>
      </w:r>
      <w:proofErr w:type="spellStart"/>
      <w:r w:rsidR="00AF7C76" w:rsidRPr="00AF7C76">
        <w:t>virulentazione</w:t>
      </w:r>
      <w:proofErr w:type="spellEnd"/>
      <w:r w:rsidR="00046705">
        <w:t xml:space="preserve"> </w:t>
      </w:r>
      <w:r w:rsidRPr="000379D4">
        <w:t xml:space="preserve">ed alla proliferazione dei normali saprofiti intestinali che, in determinate condizioni possono divenire patogeni. Ciò accade soprattutto a seguito di trattamenti chemioterapici ed antibiotici che, alterando profondamente la normale flora saprofitica, favoriscono la colonizzazione intestinale e la </w:t>
      </w:r>
      <w:proofErr w:type="spellStart"/>
      <w:r w:rsidR="00AF7C76" w:rsidRPr="00AF7C76">
        <w:t>virulentazione</w:t>
      </w:r>
      <w:proofErr w:type="spellEnd"/>
      <w:r w:rsidRPr="000379D4">
        <w:t xml:space="preserve"> di miceti e germi resistenti, responsabili della diarrea da antibiotico.</w:t>
      </w:r>
    </w:p>
    <w:p w14:paraId="6F731414" w14:textId="77777777" w:rsidR="000379D4" w:rsidRPr="000379D4" w:rsidRDefault="000379D4" w:rsidP="000379D4">
      <w:pPr>
        <w:spacing w:after="0" w:line="240" w:lineRule="auto"/>
        <w:ind w:left="425" w:hanging="425"/>
        <w:jc w:val="both"/>
      </w:pPr>
      <w:r>
        <w:rPr>
          <w:sz w:val="24"/>
        </w:rPr>
        <w:tab/>
      </w:r>
      <w:proofErr w:type="spellStart"/>
      <w:r w:rsidRPr="000379D4">
        <w:t>Codex</w:t>
      </w:r>
      <w:proofErr w:type="spellEnd"/>
      <w:r w:rsidRPr="000379D4">
        <w:t xml:space="preserve"> realizza pertanto un'efficace profilassi delle complicanze enterocoliche in antibioticoterapia ed è </w:t>
      </w:r>
      <w:r w:rsidR="00960CE4">
        <w:t xml:space="preserve">un </w:t>
      </w:r>
      <w:r w:rsidRPr="000379D4">
        <w:t>valido coadiuvante nelle diarree bacillari.</w:t>
      </w:r>
    </w:p>
    <w:p w14:paraId="2CD62CFE" w14:textId="77777777" w:rsidR="000379D4" w:rsidRPr="000379D4" w:rsidRDefault="000379D4" w:rsidP="000379D4">
      <w:pPr>
        <w:spacing w:after="0" w:line="240" w:lineRule="auto"/>
        <w:ind w:left="425" w:hanging="425"/>
        <w:jc w:val="both"/>
      </w:pPr>
      <w:r w:rsidRPr="000379D4">
        <w:tab/>
      </w:r>
      <w:proofErr w:type="gramStart"/>
      <w:r w:rsidRPr="000379D4">
        <w:t>E'</w:t>
      </w:r>
      <w:proofErr w:type="gramEnd"/>
      <w:r w:rsidR="0099662E">
        <w:t xml:space="preserve"> </w:t>
      </w:r>
      <w:r w:rsidRPr="000379D4">
        <w:t xml:space="preserve">inoltre utile nel trattamento delle diarree di origine virale in cui la mucosa intestinale ha ridotte attività enzimatiche (disaccaridasi) con conseguente diminuzione nell'assorbimento di acqua e carboidrati. </w:t>
      </w:r>
    </w:p>
    <w:p w14:paraId="2F88CB24" w14:textId="77777777" w:rsidR="00C81B00" w:rsidRPr="00592D32" w:rsidRDefault="00C81B00" w:rsidP="00C81B00">
      <w:pPr>
        <w:tabs>
          <w:tab w:val="left" w:pos="0"/>
        </w:tabs>
        <w:overflowPunct w:val="0"/>
        <w:autoSpaceDE w:val="0"/>
        <w:autoSpaceDN w:val="0"/>
        <w:adjustRightInd w:val="0"/>
        <w:spacing w:after="0" w:line="240" w:lineRule="auto"/>
        <w:jc w:val="both"/>
        <w:textAlignment w:val="baseline"/>
        <w:rPr>
          <w:iCs/>
        </w:rPr>
      </w:pPr>
    </w:p>
    <w:p w14:paraId="2DE5E6C4" w14:textId="77777777" w:rsidR="0099662E" w:rsidRDefault="00C81B00" w:rsidP="00C81B00">
      <w:pPr>
        <w:autoSpaceDE w:val="0"/>
        <w:autoSpaceDN w:val="0"/>
        <w:adjustRightInd w:val="0"/>
        <w:spacing w:after="0" w:line="240" w:lineRule="auto"/>
        <w:jc w:val="both"/>
        <w:rPr>
          <w:rFonts w:eastAsia="Calibri" w:cs="Calibri"/>
          <w:b/>
          <w:bCs/>
          <w:color w:val="000000"/>
        </w:rPr>
      </w:pPr>
      <w:r w:rsidRPr="0099662E">
        <w:rPr>
          <w:rFonts w:eastAsia="Calibri" w:cs="Calibri"/>
          <w:b/>
          <w:bCs/>
        </w:rPr>
        <w:t>4) COME È STATO STUDIATO</w:t>
      </w:r>
      <w:r w:rsidRPr="00E35ACE">
        <w:rPr>
          <w:rFonts w:eastAsia="Calibri" w:cs="Calibri"/>
          <w:b/>
          <w:bCs/>
        </w:rPr>
        <w:t xml:space="preserve"> </w:t>
      </w:r>
      <w:r w:rsidR="0099662E">
        <w:rPr>
          <w:rFonts w:eastAsia="Calibri" w:cs="Calibri"/>
          <w:b/>
          <w:color w:val="000000"/>
        </w:rPr>
        <w:t xml:space="preserve">CODEX – “5 </w:t>
      </w:r>
      <w:r w:rsidR="00F306B7" w:rsidRPr="00B829D4">
        <w:rPr>
          <w:rFonts w:eastAsia="Calibri" w:cs="Calibri"/>
          <w:b/>
          <w:color w:val="000000"/>
        </w:rPr>
        <w:t>miliardi/8ml polvere e solvente per sospensione orale</w:t>
      </w:r>
      <w:r w:rsidR="00F306B7" w:rsidRPr="00E35ACE">
        <w:rPr>
          <w:rFonts w:eastAsia="Calibri" w:cs="Calibri"/>
          <w:b/>
          <w:bCs/>
          <w:color w:val="000000"/>
        </w:rPr>
        <w:t xml:space="preserve">? </w:t>
      </w:r>
    </w:p>
    <w:p w14:paraId="67D2BA01" w14:textId="77777777" w:rsidR="009B7577" w:rsidRPr="0099662E" w:rsidRDefault="009B7577" w:rsidP="006330C3">
      <w:pPr>
        <w:autoSpaceDE w:val="0"/>
        <w:autoSpaceDN w:val="0"/>
        <w:adjustRightInd w:val="0"/>
        <w:spacing w:after="0" w:line="240" w:lineRule="auto"/>
        <w:jc w:val="both"/>
        <w:rPr>
          <w:rFonts w:eastAsia="Calibri" w:cs="Calibri"/>
        </w:rPr>
      </w:pPr>
      <w:r w:rsidRPr="0099662E">
        <w:rPr>
          <w:rFonts w:eastAsia="Calibri" w:cs="Calibri"/>
        </w:rPr>
        <w:t xml:space="preserve">Il ceppo di lievito utilizzato per la produzione del </w:t>
      </w:r>
      <w:proofErr w:type="spellStart"/>
      <w:r w:rsidRPr="0099662E">
        <w:rPr>
          <w:rFonts w:eastAsia="Calibri" w:cs="Calibri"/>
          <w:i/>
        </w:rPr>
        <w:t>Saccharomyces</w:t>
      </w:r>
      <w:proofErr w:type="spellEnd"/>
      <w:r w:rsidRPr="0099662E">
        <w:rPr>
          <w:rFonts w:eastAsia="Calibri" w:cs="Calibri"/>
          <w:i/>
        </w:rPr>
        <w:t xml:space="preserve"> </w:t>
      </w:r>
      <w:proofErr w:type="spellStart"/>
      <w:r w:rsidRPr="0099662E">
        <w:rPr>
          <w:rFonts w:eastAsia="Calibri" w:cs="Calibri"/>
          <w:i/>
        </w:rPr>
        <w:t>boulardii</w:t>
      </w:r>
      <w:proofErr w:type="spellEnd"/>
      <w:r w:rsidRPr="0099662E">
        <w:rPr>
          <w:rFonts w:eastAsia="Calibri" w:cs="Calibri"/>
        </w:rPr>
        <w:t xml:space="preserve"> liofilizzato è</w:t>
      </w:r>
      <w:r w:rsidR="006330C3">
        <w:rPr>
          <w:rFonts w:eastAsia="Calibri" w:cs="Calibri"/>
        </w:rPr>
        <w:t xml:space="preserve"> </w:t>
      </w:r>
      <w:proofErr w:type="spellStart"/>
      <w:r w:rsidRPr="0099662E">
        <w:rPr>
          <w:rFonts w:eastAsia="Calibri" w:cs="Calibri"/>
          <w:i/>
        </w:rPr>
        <w:t>Saccharomyces</w:t>
      </w:r>
      <w:proofErr w:type="spellEnd"/>
      <w:r w:rsidRPr="0099662E">
        <w:rPr>
          <w:rFonts w:eastAsia="Calibri" w:cs="Calibri"/>
          <w:i/>
        </w:rPr>
        <w:t xml:space="preserve"> </w:t>
      </w:r>
      <w:proofErr w:type="spellStart"/>
      <w:r w:rsidRPr="0099662E">
        <w:rPr>
          <w:rFonts w:eastAsia="Calibri" w:cs="Calibri"/>
          <w:i/>
        </w:rPr>
        <w:t>boulardii</w:t>
      </w:r>
      <w:proofErr w:type="spellEnd"/>
      <w:r w:rsidRPr="0099662E">
        <w:rPr>
          <w:rFonts w:eastAsia="Calibri" w:cs="Calibri"/>
        </w:rPr>
        <w:t xml:space="preserve"> CNCM I-745. Il ceppo è stato scoperto nel corso del 20° secolo</w:t>
      </w:r>
      <w:r w:rsidR="006330C3">
        <w:rPr>
          <w:rFonts w:eastAsia="Calibri" w:cs="Calibri"/>
        </w:rPr>
        <w:t xml:space="preserve"> </w:t>
      </w:r>
      <w:r w:rsidRPr="0099662E">
        <w:rPr>
          <w:rFonts w:eastAsia="Calibri" w:cs="Calibri"/>
        </w:rPr>
        <w:t>sui frutti tropicali ed è indicato nel trattamento delle diarree infettive e aspecifiche di</w:t>
      </w:r>
      <w:r w:rsidR="006330C3">
        <w:rPr>
          <w:rFonts w:eastAsia="Calibri" w:cs="Calibri"/>
        </w:rPr>
        <w:t xml:space="preserve"> </w:t>
      </w:r>
      <w:r w:rsidRPr="0099662E">
        <w:rPr>
          <w:rFonts w:eastAsia="Calibri" w:cs="Calibri"/>
        </w:rPr>
        <w:t xml:space="preserve">adulti e bambini. Il ceppo è stato registrato presso </w:t>
      </w:r>
      <w:proofErr w:type="gramStart"/>
      <w:r w:rsidRPr="0099662E">
        <w:rPr>
          <w:rFonts w:eastAsia="Calibri" w:cs="Calibri"/>
        </w:rPr>
        <w:t>l'</w:t>
      </w:r>
      <w:r w:rsidR="00960CE4">
        <w:rPr>
          <w:rFonts w:eastAsia="Calibri" w:cs="Calibri"/>
        </w:rPr>
        <w:t xml:space="preserve"> </w:t>
      </w:r>
      <w:r w:rsidRPr="0099662E">
        <w:rPr>
          <w:rFonts w:eastAsia="Calibri" w:cs="Calibri"/>
        </w:rPr>
        <w:t>“</w:t>
      </w:r>
      <w:proofErr w:type="spellStart"/>
      <w:proofErr w:type="gramEnd"/>
      <w:r w:rsidRPr="0099662E">
        <w:rPr>
          <w:rFonts w:eastAsia="Calibri" w:cs="Calibri"/>
        </w:rPr>
        <w:t>Institut</w:t>
      </w:r>
      <w:proofErr w:type="spellEnd"/>
      <w:r w:rsidRPr="0099662E">
        <w:rPr>
          <w:rFonts w:eastAsia="Calibri" w:cs="Calibri"/>
        </w:rPr>
        <w:t xml:space="preserve"> Pasteur de Paris” con il</w:t>
      </w:r>
      <w:r w:rsidR="006330C3">
        <w:rPr>
          <w:rFonts w:eastAsia="Calibri" w:cs="Calibri"/>
        </w:rPr>
        <w:t xml:space="preserve"> </w:t>
      </w:r>
      <w:r w:rsidRPr="0099662E">
        <w:rPr>
          <w:rFonts w:eastAsia="Calibri" w:cs="Calibri"/>
        </w:rPr>
        <w:t>riferimento CNCM I-745.</w:t>
      </w:r>
    </w:p>
    <w:p w14:paraId="1A36992C" w14:textId="77777777" w:rsidR="009B7577" w:rsidRPr="0099662E" w:rsidRDefault="009B7577" w:rsidP="006330C3">
      <w:pPr>
        <w:autoSpaceDE w:val="0"/>
        <w:autoSpaceDN w:val="0"/>
        <w:adjustRightInd w:val="0"/>
        <w:spacing w:after="0" w:line="240" w:lineRule="auto"/>
        <w:jc w:val="both"/>
        <w:rPr>
          <w:rFonts w:eastAsia="Calibri" w:cs="Calibri"/>
        </w:rPr>
      </w:pPr>
      <w:r w:rsidRPr="0099662E">
        <w:rPr>
          <w:rFonts w:eastAsia="Calibri" w:cs="Calibri"/>
        </w:rPr>
        <w:t xml:space="preserve">Il </w:t>
      </w:r>
      <w:proofErr w:type="spellStart"/>
      <w:r w:rsidRPr="0099662E">
        <w:rPr>
          <w:rFonts w:eastAsia="Calibri" w:cs="Calibri"/>
          <w:i/>
        </w:rPr>
        <w:t>Saccharomyces</w:t>
      </w:r>
      <w:proofErr w:type="spellEnd"/>
      <w:r w:rsidRPr="0099662E">
        <w:rPr>
          <w:rFonts w:eastAsia="Calibri" w:cs="Calibri"/>
          <w:i/>
        </w:rPr>
        <w:t xml:space="preserve"> </w:t>
      </w:r>
      <w:proofErr w:type="spellStart"/>
      <w:r w:rsidRPr="0099662E">
        <w:rPr>
          <w:rFonts w:eastAsia="Calibri" w:cs="Calibri"/>
          <w:i/>
        </w:rPr>
        <w:t>boulardii</w:t>
      </w:r>
      <w:proofErr w:type="spellEnd"/>
      <w:r w:rsidRPr="0099662E">
        <w:rPr>
          <w:rFonts w:eastAsia="Calibri" w:cs="Calibri"/>
        </w:rPr>
        <w:t xml:space="preserve"> liofilizzato è già approvato e commercializzato nella presentazione di</w:t>
      </w:r>
      <w:r w:rsidR="006330C3">
        <w:rPr>
          <w:rFonts w:eastAsia="Calibri" w:cs="Calibri"/>
        </w:rPr>
        <w:t xml:space="preserve"> </w:t>
      </w:r>
      <w:r w:rsidRPr="0099662E">
        <w:rPr>
          <w:rFonts w:eastAsia="Calibri" w:cs="Calibri"/>
        </w:rPr>
        <w:t>capsule da 250 mg</w:t>
      </w:r>
      <w:r w:rsidR="00960CE4">
        <w:rPr>
          <w:rFonts w:eastAsia="Calibri" w:cs="Calibri"/>
        </w:rPr>
        <w:t xml:space="preserve"> e polvere per sospensione ora</w:t>
      </w:r>
      <w:r w:rsidR="006330C3">
        <w:rPr>
          <w:rFonts w:eastAsia="Calibri" w:cs="Calibri"/>
        </w:rPr>
        <w:t>le</w:t>
      </w:r>
      <w:r w:rsidRPr="0099662E">
        <w:rPr>
          <w:rFonts w:eastAsia="Calibri" w:cs="Calibri"/>
        </w:rPr>
        <w:t xml:space="preserve">. L'obiettivo dello sviluppo di questa nuova presentazione è di fornire lo stesso dosaggio con una formulazione diversa, per aumentare la </w:t>
      </w:r>
      <w:proofErr w:type="spellStart"/>
      <w:r w:rsidRPr="006330C3">
        <w:rPr>
          <w:rFonts w:eastAsia="Calibri" w:cs="Calibri"/>
          <w:i/>
        </w:rPr>
        <w:t>compliance</w:t>
      </w:r>
      <w:proofErr w:type="spellEnd"/>
      <w:r w:rsidRPr="006330C3">
        <w:rPr>
          <w:rFonts w:eastAsia="Calibri" w:cs="Calibri"/>
          <w:i/>
        </w:rPr>
        <w:t xml:space="preserve"> </w:t>
      </w:r>
      <w:r w:rsidRPr="0099662E">
        <w:rPr>
          <w:rFonts w:eastAsia="Calibri" w:cs="Calibri"/>
        </w:rPr>
        <w:t xml:space="preserve">dei pazienti. </w:t>
      </w:r>
      <w:r w:rsidR="006330C3">
        <w:rPr>
          <w:rFonts w:eastAsia="Calibri" w:cs="Calibri"/>
        </w:rPr>
        <w:t xml:space="preserve"> </w:t>
      </w:r>
    </w:p>
    <w:p w14:paraId="3B9EFA89" w14:textId="6BE99ED0" w:rsidR="009B7577" w:rsidRPr="0099662E" w:rsidRDefault="009B7577" w:rsidP="006330C3">
      <w:pPr>
        <w:autoSpaceDE w:val="0"/>
        <w:autoSpaceDN w:val="0"/>
        <w:adjustRightInd w:val="0"/>
        <w:spacing w:after="0" w:line="240" w:lineRule="auto"/>
        <w:jc w:val="both"/>
        <w:rPr>
          <w:rFonts w:eastAsia="Calibri" w:cs="Calibri"/>
        </w:rPr>
      </w:pPr>
      <w:r w:rsidRPr="0099662E">
        <w:rPr>
          <w:rFonts w:eastAsia="Calibri" w:cs="Calibri"/>
        </w:rPr>
        <w:t xml:space="preserve">La sospensione si ottiene disperdendo la sostanza farmaceutica (polvere) nella soluzione </w:t>
      </w:r>
      <w:r w:rsidR="00AF7C76">
        <w:rPr>
          <w:rFonts w:eastAsia="Calibri" w:cs="Calibri"/>
        </w:rPr>
        <w:t>avvitando</w:t>
      </w:r>
      <w:r w:rsidR="00AF7C76" w:rsidRPr="0099662E">
        <w:rPr>
          <w:rFonts w:eastAsia="Calibri" w:cs="Calibri"/>
        </w:rPr>
        <w:t xml:space="preserve"> </w:t>
      </w:r>
      <w:r w:rsidRPr="0099662E">
        <w:rPr>
          <w:rFonts w:eastAsia="Calibri" w:cs="Calibri"/>
        </w:rPr>
        <w:t xml:space="preserve">il tappo del contenitore e </w:t>
      </w:r>
      <w:r w:rsidR="00F607E9">
        <w:rPr>
          <w:rFonts w:eastAsia="Calibri" w:cs="Calibri"/>
        </w:rPr>
        <w:t>agitando</w:t>
      </w:r>
      <w:r w:rsidRPr="0099662E">
        <w:rPr>
          <w:rFonts w:eastAsia="Calibri" w:cs="Calibri"/>
        </w:rPr>
        <w:t>.</w:t>
      </w:r>
    </w:p>
    <w:p w14:paraId="5CFE3388" w14:textId="77777777" w:rsidR="007A43F6" w:rsidRPr="0099662E" w:rsidRDefault="007A43F6" w:rsidP="006330C3">
      <w:pPr>
        <w:autoSpaceDE w:val="0"/>
        <w:autoSpaceDN w:val="0"/>
        <w:adjustRightInd w:val="0"/>
        <w:spacing w:after="0" w:line="240" w:lineRule="auto"/>
        <w:jc w:val="both"/>
        <w:rPr>
          <w:rFonts w:eastAsia="Calibri" w:cs="Calibri"/>
        </w:rPr>
      </w:pPr>
      <w:r w:rsidRPr="0099662E">
        <w:rPr>
          <w:rFonts w:eastAsia="Calibri" w:cs="Calibri"/>
        </w:rPr>
        <w:t xml:space="preserve">Non è stato rilevato alcun effetto tossico del prodotto sia in studi di tossicità acuta che cronica. </w:t>
      </w:r>
      <w:r w:rsidR="006330C3">
        <w:rPr>
          <w:rFonts w:eastAsia="Calibri" w:cs="Calibri"/>
        </w:rPr>
        <w:t xml:space="preserve"> </w:t>
      </w:r>
    </w:p>
    <w:p w14:paraId="1F0BD97A" w14:textId="77777777" w:rsidR="009B7577" w:rsidRPr="0099662E" w:rsidRDefault="007A43F6" w:rsidP="006330C3">
      <w:pPr>
        <w:autoSpaceDE w:val="0"/>
        <w:autoSpaceDN w:val="0"/>
        <w:adjustRightInd w:val="0"/>
        <w:spacing w:after="0" w:line="240" w:lineRule="auto"/>
        <w:jc w:val="both"/>
        <w:rPr>
          <w:rFonts w:eastAsia="Calibri" w:cs="Calibri"/>
        </w:rPr>
      </w:pPr>
      <w:r w:rsidRPr="0099662E">
        <w:rPr>
          <w:rFonts w:eastAsia="Calibri" w:cs="Calibri"/>
        </w:rPr>
        <w:t xml:space="preserve">La completa </w:t>
      </w:r>
      <w:proofErr w:type="spellStart"/>
      <w:r w:rsidRPr="0099662E">
        <w:rPr>
          <w:rFonts w:eastAsia="Calibri" w:cs="Calibri"/>
        </w:rPr>
        <w:t>atossicità</w:t>
      </w:r>
      <w:proofErr w:type="spellEnd"/>
      <w:r w:rsidRPr="0099662E">
        <w:rPr>
          <w:rFonts w:eastAsia="Calibri" w:cs="Calibri"/>
        </w:rPr>
        <w:t xml:space="preserve"> del prodotto ha impedito la determinazione della DL50 nell'animale da esperimento.</w:t>
      </w:r>
      <w:r w:rsidR="00945CE3" w:rsidRPr="0099662E">
        <w:rPr>
          <w:rFonts w:eastAsia="Calibri" w:cs="Calibri"/>
        </w:rPr>
        <w:t xml:space="preserve"> </w:t>
      </w:r>
      <w:r w:rsidR="006330C3">
        <w:rPr>
          <w:rFonts w:eastAsia="Calibri" w:cs="Calibri"/>
        </w:rPr>
        <w:t>I</w:t>
      </w:r>
      <w:r w:rsidR="009B7577" w:rsidRPr="0099662E">
        <w:rPr>
          <w:rFonts w:eastAsia="Calibri" w:cs="Calibri"/>
        </w:rPr>
        <w:t xml:space="preserve">l prodotto farmaceutico è conforme alla monografia generale sui prodotti </w:t>
      </w:r>
      <w:proofErr w:type="spellStart"/>
      <w:r w:rsidR="009B7577" w:rsidRPr="0099662E">
        <w:rPr>
          <w:rFonts w:eastAsia="Calibri" w:cs="Calibri"/>
        </w:rPr>
        <w:t>bioterapeutici</w:t>
      </w:r>
      <w:proofErr w:type="spellEnd"/>
      <w:r w:rsidR="009B7577" w:rsidRPr="0099662E">
        <w:rPr>
          <w:rFonts w:eastAsia="Calibri" w:cs="Calibri"/>
        </w:rPr>
        <w:t xml:space="preserve"> vivi per</w:t>
      </w:r>
      <w:r w:rsidRPr="0099662E">
        <w:rPr>
          <w:rFonts w:eastAsia="Calibri" w:cs="Calibri"/>
        </w:rPr>
        <w:t xml:space="preserve"> </w:t>
      </w:r>
      <w:r w:rsidR="009B7577" w:rsidRPr="0099662E">
        <w:rPr>
          <w:rFonts w:eastAsia="Calibri" w:cs="Calibri"/>
        </w:rPr>
        <w:t>uso umano (</w:t>
      </w:r>
      <w:proofErr w:type="spellStart"/>
      <w:r w:rsidR="009B7577" w:rsidRPr="0099662E">
        <w:rPr>
          <w:rFonts w:eastAsia="Calibri" w:cs="Calibri"/>
        </w:rPr>
        <w:t>Eur</w:t>
      </w:r>
      <w:proofErr w:type="spellEnd"/>
      <w:r w:rsidR="009B7577" w:rsidRPr="0099662E">
        <w:rPr>
          <w:rFonts w:eastAsia="Calibri" w:cs="Calibri"/>
        </w:rPr>
        <w:t xml:space="preserve">. </w:t>
      </w:r>
      <w:proofErr w:type="spellStart"/>
      <w:r w:rsidR="009B7577" w:rsidRPr="0099662E">
        <w:rPr>
          <w:rFonts w:eastAsia="Calibri" w:cs="Calibri"/>
        </w:rPr>
        <w:t>Ph</w:t>
      </w:r>
      <w:proofErr w:type="spellEnd"/>
      <w:r w:rsidR="009B7577" w:rsidRPr="0099662E">
        <w:rPr>
          <w:rFonts w:eastAsia="Calibri" w:cs="Calibri"/>
        </w:rPr>
        <w:t>. 3053).</w:t>
      </w:r>
    </w:p>
    <w:p w14:paraId="24A2D478" w14:textId="77777777" w:rsidR="009B7577" w:rsidRDefault="009B7577" w:rsidP="00C81B00">
      <w:pPr>
        <w:autoSpaceDE w:val="0"/>
        <w:autoSpaceDN w:val="0"/>
        <w:adjustRightInd w:val="0"/>
        <w:spacing w:after="0" w:line="240" w:lineRule="auto"/>
        <w:jc w:val="both"/>
      </w:pPr>
    </w:p>
    <w:p w14:paraId="15BDCD72" w14:textId="77777777" w:rsidR="00945CE3" w:rsidRPr="006330C3" w:rsidRDefault="00C81B00" w:rsidP="00945CE3">
      <w:pPr>
        <w:autoSpaceDE w:val="0"/>
        <w:autoSpaceDN w:val="0"/>
        <w:adjustRightInd w:val="0"/>
        <w:spacing w:after="0" w:line="240" w:lineRule="auto"/>
        <w:jc w:val="both"/>
        <w:rPr>
          <w:rFonts w:eastAsia="Calibri" w:cs="Calibri"/>
          <w:b/>
        </w:rPr>
      </w:pPr>
      <w:r w:rsidRPr="00E35ACE">
        <w:rPr>
          <w:rFonts w:eastAsia="Calibri" w:cs="Calibri"/>
          <w:b/>
          <w:bCs/>
        </w:rPr>
        <w:t xml:space="preserve">5) </w:t>
      </w:r>
      <w:r w:rsidR="00F91757">
        <w:rPr>
          <w:b/>
          <w:bCs/>
          <w:sz w:val="23"/>
          <w:szCs w:val="23"/>
        </w:rPr>
        <w:t xml:space="preserve">QUAL È IL RAPPORTO BENEFICIO/RISCHIO DI </w:t>
      </w:r>
      <w:r w:rsidR="0099662E">
        <w:rPr>
          <w:rFonts w:eastAsia="Calibri" w:cs="Calibri"/>
          <w:b/>
          <w:color w:val="000000"/>
        </w:rPr>
        <w:t xml:space="preserve">CODEX – “5 </w:t>
      </w:r>
      <w:r w:rsidR="00F306B7" w:rsidRPr="00B829D4">
        <w:rPr>
          <w:rFonts w:eastAsia="Calibri" w:cs="Calibri"/>
          <w:b/>
          <w:color w:val="000000"/>
        </w:rPr>
        <w:t>miliardi/8ml polvere e solvente per sospensione orale</w:t>
      </w:r>
      <w:r w:rsidR="00F306B7" w:rsidRPr="00E35ACE">
        <w:rPr>
          <w:rFonts w:eastAsia="Calibri" w:cs="Calibri"/>
          <w:b/>
          <w:bCs/>
          <w:color w:val="000000"/>
        </w:rPr>
        <w:t>?</w:t>
      </w:r>
    </w:p>
    <w:p w14:paraId="2D7F5DB1" w14:textId="77777777" w:rsidR="00F91757" w:rsidRDefault="00F91757" w:rsidP="006330C3">
      <w:pPr>
        <w:autoSpaceDE w:val="0"/>
        <w:autoSpaceDN w:val="0"/>
        <w:adjustRightInd w:val="0"/>
        <w:spacing w:after="0" w:line="240" w:lineRule="auto"/>
        <w:jc w:val="both"/>
        <w:rPr>
          <w:rFonts w:eastAsia="Calibri" w:cs="Calibri"/>
        </w:rPr>
      </w:pPr>
    </w:p>
    <w:p w14:paraId="0A3A0986" w14:textId="77777777" w:rsidR="00F91757" w:rsidRPr="00F91757" w:rsidRDefault="00F91757" w:rsidP="002E49D5">
      <w:pPr>
        <w:numPr>
          <w:ilvl w:val="0"/>
          <w:numId w:val="3"/>
        </w:numPr>
        <w:autoSpaceDE w:val="0"/>
        <w:autoSpaceDN w:val="0"/>
        <w:adjustRightInd w:val="0"/>
        <w:spacing w:after="0" w:line="240" w:lineRule="auto"/>
        <w:jc w:val="both"/>
        <w:rPr>
          <w:rFonts w:eastAsia="Calibri" w:cs="Calibri"/>
        </w:rPr>
      </w:pPr>
      <w:r w:rsidRPr="00960CE4">
        <w:t xml:space="preserve">I dati presentati a supporto dell’autorizzazione all’immissione in commercio di CODEX – “5 miliardi/8ml polvere e solvente per sospensione orale hanno dimostrato che i benefici </w:t>
      </w:r>
      <w:r w:rsidR="00960CE4">
        <w:t>dell</w:t>
      </w:r>
      <w:r w:rsidRPr="00960CE4">
        <w:t>’uso di CODEX – “5 miliardi/8ml polvere e solvente per sospensione orale</w:t>
      </w:r>
      <w:r w:rsidR="00960CE4">
        <w:t>”</w:t>
      </w:r>
      <w:r w:rsidRPr="00960CE4">
        <w:t xml:space="preserve"> quando assunto per la </w:t>
      </w:r>
      <w:r w:rsidRPr="00921B6E">
        <w:t xml:space="preserve">prevenzione e </w:t>
      </w:r>
      <w:r>
        <w:t xml:space="preserve">il </w:t>
      </w:r>
      <w:r w:rsidRPr="00921B6E">
        <w:t>trattamento dell'alterazione del normale equilibrio della flora batterica intestinale (</w:t>
      </w:r>
      <w:proofErr w:type="spellStart"/>
      <w:r w:rsidRPr="00921B6E">
        <w:t>dismicrobismo</w:t>
      </w:r>
      <w:proofErr w:type="spellEnd"/>
      <w:r w:rsidRPr="00921B6E">
        <w:t xml:space="preserve"> intestinale) indotto dall’uso di antibiotici e sulfamidici (medicinali contro le infezioni)</w:t>
      </w:r>
      <w:r>
        <w:t xml:space="preserve">; la prevenzione e il trattamento </w:t>
      </w:r>
      <w:r w:rsidRPr="00921B6E">
        <w:t>delle carenze di vitamine nell’organismo (disvitaminosi) determinate</w:t>
      </w:r>
      <w:r>
        <w:t xml:space="preserve"> dall’uso di </w:t>
      </w:r>
      <w:r w:rsidRPr="00921B6E">
        <w:t>antibiotici e sulfamidici;</w:t>
      </w:r>
      <w:r w:rsidRPr="007544D5">
        <w:t xml:space="preserve"> </w:t>
      </w:r>
      <w:r>
        <w:t xml:space="preserve">la </w:t>
      </w:r>
      <w:r w:rsidRPr="00921B6E">
        <w:t>prevenzione e</w:t>
      </w:r>
      <w:r>
        <w:t xml:space="preserve"> il</w:t>
      </w:r>
      <w:r w:rsidRPr="00921B6E">
        <w:t xml:space="preserve"> trattamento delle "diarree del viaggiatore";</w:t>
      </w:r>
      <w:r w:rsidRPr="007544D5">
        <w:t xml:space="preserve"> </w:t>
      </w:r>
      <w:r>
        <w:t xml:space="preserve">per la </w:t>
      </w:r>
      <w:r w:rsidRPr="00921B6E">
        <w:t>terapia delle diarree acute di varie origini;</w:t>
      </w:r>
      <w:r w:rsidRPr="007544D5">
        <w:t xml:space="preserve"> </w:t>
      </w:r>
      <w:r>
        <w:t xml:space="preserve">per la </w:t>
      </w:r>
      <w:r w:rsidRPr="00921B6E">
        <w:t>terapia della sindrome del col</w:t>
      </w:r>
      <w:r>
        <w:t xml:space="preserve">on irritabile con alvo alterato e per la </w:t>
      </w:r>
      <w:r w:rsidRPr="00921B6E">
        <w:t>terapia delle infezioni da funghi (candidosi) del tratto digerente</w:t>
      </w:r>
      <w:r w:rsidRPr="00F91757">
        <w:rPr>
          <w:sz w:val="23"/>
          <w:szCs w:val="23"/>
        </w:rPr>
        <w:t xml:space="preserve">, </w:t>
      </w:r>
      <w:r w:rsidRPr="00960CE4">
        <w:t>sono superiori ai suoi rischi</w:t>
      </w:r>
      <w:r w:rsidRPr="00F91757">
        <w:rPr>
          <w:sz w:val="23"/>
          <w:szCs w:val="23"/>
        </w:rPr>
        <w:t xml:space="preserve">. </w:t>
      </w:r>
      <w:r>
        <w:rPr>
          <w:sz w:val="23"/>
          <w:szCs w:val="23"/>
        </w:rPr>
        <w:t xml:space="preserve">Pertanto, il rapporto beneficio/rischio è stato considerato favorevole per l’autorizzazione all’immissione in commercio </w:t>
      </w:r>
      <w:r w:rsidRPr="00960CE4">
        <w:rPr>
          <w:sz w:val="23"/>
          <w:szCs w:val="23"/>
        </w:rPr>
        <w:t xml:space="preserve">di </w:t>
      </w:r>
      <w:r w:rsidRPr="00960CE4">
        <w:rPr>
          <w:rFonts w:eastAsia="Calibri" w:cs="Calibri"/>
          <w:color w:val="000000"/>
        </w:rPr>
        <w:t>CODEX – “5 miliardi/8ml polvere e solvente per sospensione orale</w:t>
      </w:r>
      <w:r w:rsidR="00960CE4">
        <w:rPr>
          <w:rFonts w:eastAsia="Calibri" w:cs="Calibri"/>
          <w:color w:val="000000"/>
        </w:rPr>
        <w:t>”</w:t>
      </w:r>
      <w:r w:rsidRPr="00960CE4">
        <w:rPr>
          <w:sz w:val="23"/>
          <w:szCs w:val="23"/>
        </w:rPr>
        <w:t>.</w:t>
      </w:r>
      <w:r>
        <w:rPr>
          <w:sz w:val="23"/>
          <w:szCs w:val="23"/>
        </w:rPr>
        <w:t xml:space="preserve"> </w:t>
      </w:r>
    </w:p>
    <w:p w14:paraId="6F8C1253" w14:textId="30BAD920" w:rsidR="007A43F6" w:rsidRPr="00F91757" w:rsidRDefault="007A43F6" w:rsidP="002E49D5">
      <w:pPr>
        <w:numPr>
          <w:ilvl w:val="0"/>
          <w:numId w:val="3"/>
        </w:numPr>
        <w:autoSpaceDE w:val="0"/>
        <w:autoSpaceDN w:val="0"/>
        <w:adjustRightInd w:val="0"/>
        <w:spacing w:after="0" w:line="240" w:lineRule="auto"/>
        <w:jc w:val="both"/>
        <w:rPr>
          <w:rFonts w:eastAsia="Calibri" w:cs="Calibri"/>
        </w:rPr>
      </w:pPr>
      <w:r w:rsidRPr="00F91757">
        <w:rPr>
          <w:rFonts w:eastAsia="Calibri" w:cs="Calibri"/>
        </w:rPr>
        <w:lastRenderedPageBreak/>
        <w:t xml:space="preserve">Si sono verificati casi molto rari di </w:t>
      </w:r>
      <w:proofErr w:type="spellStart"/>
      <w:r w:rsidRPr="00F91757">
        <w:rPr>
          <w:rFonts w:eastAsia="Calibri" w:cs="Calibri"/>
        </w:rPr>
        <w:t>fungemia</w:t>
      </w:r>
      <w:proofErr w:type="spellEnd"/>
      <w:r w:rsidRPr="00F91757">
        <w:rPr>
          <w:rFonts w:eastAsia="Calibri" w:cs="Calibri"/>
        </w:rPr>
        <w:t xml:space="preserve"> (ed emocolture positive per i ceppi di </w:t>
      </w:r>
      <w:proofErr w:type="spellStart"/>
      <w:r w:rsidRPr="00F91757">
        <w:rPr>
          <w:rFonts w:eastAsia="Calibri" w:cs="Calibri"/>
          <w:i/>
        </w:rPr>
        <w:t>Saccharomyces</w:t>
      </w:r>
      <w:proofErr w:type="spellEnd"/>
      <w:r w:rsidRPr="00F91757">
        <w:rPr>
          <w:rFonts w:eastAsia="Calibri" w:cs="Calibri"/>
        </w:rPr>
        <w:t xml:space="preserve">) e sepsi per lo più in pazienti con catetere venoso centrale, malati in condizioni critiche o </w:t>
      </w:r>
      <w:proofErr w:type="spellStart"/>
      <w:r w:rsidRPr="00F91757">
        <w:rPr>
          <w:rFonts w:eastAsia="Calibri" w:cs="Calibri"/>
        </w:rPr>
        <w:t>immunocompromessi</w:t>
      </w:r>
      <w:proofErr w:type="spellEnd"/>
      <w:r w:rsidRPr="00F91757">
        <w:rPr>
          <w:rFonts w:eastAsia="Calibri" w:cs="Calibri"/>
        </w:rPr>
        <w:t xml:space="preserve">, risultanti nella maggior parte dei casi in piressia. Nella maggioranza dei casi l’esito è stato soddisfacente dopo l’interruzione del trattamento con </w:t>
      </w:r>
      <w:proofErr w:type="spellStart"/>
      <w:r w:rsidRPr="00F91757">
        <w:rPr>
          <w:rFonts w:eastAsia="Calibri" w:cs="Calibri"/>
          <w:i/>
        </w:rPr>
        <w:t>Saccharomyces</w:t>
      </w:r>
      <w:proofErr w:type="spellEnd"/>
      <w:r w:rsidRPr="00F91757">
        <w:rPr>
          <w:rFonts w:eastAsia="Calibri" w:cs="Calibri"/>
          <w:i/>
        </w:rPr>
        <w:t xml:space="preserve"> </w:t>
      </w:r>
      <w:proofErr w:type="spellStart"/>
      <w:r w:rsidRPr="00F91757">
        <w:rPr>
          <w:rFonts w:eastAsia="Calibri" w:cs="Calibri"/>
          <w:i/>
        </w:rPr>
        <w:t>boulardii</w:t>
      </w:r>
      <w:proofErr w:type="spellEnd"/>
      <w:r w:rsidRPr="00F91757">
        <w:rPr>
          <w:rFonts w:eastAsia="Calibri" w:cs="Calibri"/>
        </w:rPr>
        <w:t xml:space="preserve">, la somministrazione di un trattamento antimicotico e la rimozione del catetere, laddove necessario. Tuttavia, l'esito è stato fatale in alcuni </w:t>
      </w:r>
      <w:r w:rsidR="006330C3" w:rsidRPr="00F91757">
        <w:rPr>
          <w:rFonts w:eastAsia="Calibri" w:cs="Calibri"/>
        </w:rPr>
        <w:t>pazienti in condizioni critiche.</w:t>
      </w:r>
    </w:p>
    <w:p w14:paraId="6BA7E047" w14:textId="77777777" w:rsidR="007A43F6" w:rsidRPr="00945CE3" w:rsidRDefault="007A43F6" w:rsidP="006330C3">
      <w:pPr>
        <w:pStyle w:val="BodytextAgency"/>
        <w:jc w:val="both"/>
        <w:rPr>
          <w:rFonts w:asciiTheme="minorHAnsi" w:eastAsia="Calibri" w:hAnsiTheme="minorHAnsi" w:cs="Calibri"/>
          <w:sz w:val="22"/>
          <w:szCs w:val="22"/>
          <w:lang w:val="it-IT" w:eastAsia="it-IT"/>
        </w:rPr>
      </w:pPr>
      <w:r w:rsidRPr="00945CE3">
        <w:rPr>
          <w:rFonts w:asciiTheme="minorHAnsi" w:eastAsia="Calibri" w:hAnsiTheme="minorHAnsi" w:cs="Calibri"/>
          <w:sz w:val="22"/>
          <w:szCs w:val="22"/>
          <w:lang w:val="it-IT" w:eastAsia="it-IT"/>
        </w:rPr>
        <w:t xml:space="preserve">Come per tutti i farmaci a base di microorganismi vivi, è necessario prestare particolare attenzione durante la manipolazione del prodotto, principalmente in presenza di pazienti con catetere venoso centrale, ma anche in presenza di pazienti con catetere venoso periferico, anche se non trattati con </w:t>
      </w:r>
      <w:proofErr w:type="spellStart"/>
      <w:r w:rsidRPr="006330C3">
        <w:rPr>
          <w:rFonts w:asciiTheme="minorHAnsi" w:eastAsia="Calibri" w:hAnsiTheme="minorHAnsi" w:cs="Calibri"/>
          <w:i/>
          <w:sz w:val="22"/>
          <w:szCs w:val="22"/>
          <w:lang w:val="it-IT" w:eastAsia="it-IT"/>
        </w:rPr>
        <w:t>Saccharomyces</w:t>
      </w:r>
      <w:proofErr w:type="spellEnd"/>
      <w:r w:rsidRPr="006330C3">
        <w:rPr>
          <w:rFonts w:asciiTheme="minorHAnsi" w:eastAsia="Calibri" w:hAnsiTheme="minorHAnsi" w:cs="Calibri"/>
          <w:i/>
          <w:sz w:val="22"/>
          <w:szCs w:val="22"/>
          <w:lang w:val="it-IT" w:eastAsia="it-IT"/>
        </w:rPr>
        <w:t xml:space="preserve"> </w:t>
      </w:r>
      <w:proofErr w:type="spellStart"/>
      <w:r w:rsidRPr="006330C3">
        <w:rPr>
          <w:rFonts w:asciiTheme="minorHAnsi" w:eastAsia="Calibri" w:hAnsiTheme="minorHAnsi" w:cs="Calibri"/>
          <w:i/>
          <w:sz w:val="22"/>
          <w:szCs w:val="22"/>
          <w:lang w:val="it-IT" w:eastAsia="it-IT"/>
        </w:rPr>
        <w:t>boulardii</w:t>
      </w:r>
      <w:proofErr w:type="spellEnd"/>
      <w:r w:rsidRPr="00945CE3">
        <w:rPr>
          <w:rFonts w:asciiTheme="minorHAnsi" w:eastAsia="Calibri" w:hAnsiTheme="minorHAnsi" w:cs="Calibri"/>
          <w:sz w:val="22"/>
          <w:szCs w:val="22"/>
          <w:lang w:val="it-IT" w:eastAsia="it-IT"/>
        </w:rPr>
        <w:t>, al fine di evitare la contaminazione da contatto e/o la diffusione dei microorganismi per via aerea</w:t>
      </w:r>
      <w:r w:rsidR="006330C3">
        <w:rPr>
          <w:rFonts w:asciiTheme="minorHAnsi" w:eastAsia="Calibri" w:hAnsiTheme="minorHAnsi" w:cs="Calibri"/>
          <w:sz w:val="22"/>
          <w:szCs w:val="22"/>
          <w:lang w:val="it-IT" w:eastAsia="it-IT"/>
        </w:rPr>
        <w:t>.</w:t>
      </w:r>
      <w:r w:rsidRPr="00945CE3">
        <w:rPr>
          <w:rFonts w:asciiTheme="minorHAnsi" w:eastAsia="Calibri" w:hAnsiTheme="minorHAnsi" w:cs="Calibri"/>
          <w:sz w:val="22"/>
          <w:szCs w:val="22"/>
          <w:lang w:val="it-IT" w:eastAsia="it-IT"/>
        </w:rPr>
        <w:t xml:space="preserve"> </w:t>
      </w:r>
    </w:p>
    <w:p w14:paraId="2253F3D0" w14:textId="77777777" w:rsidR="00C81B00" w:rsidRPr="005C71FC" w:rsidRDefault="00F91757" w:rsidP="00C81B00">
      <w:pPr>
        <w:autoSpaceDE w:val="0"/>
        <w:autoSpaceDN w:val="0"/>
        <w:adjustRightInd w:val="0"/>
        <w:spacing w:after="0" w:line="240" w:lineRule="auto"/>
        <w:jc w:val="both"/>
        <w:rPr>
          <w:rFonts w:eastAsia="Calibri" w:cs="Calibri"/>
        </w:rPr>
      </w:pPr>
      <w:r w:rsidRPr="005C71FC">
        <w:rPr>
          <w:rFonts w:eastAsia="Calibri" w:cs="Calibri"/>
        </w:rPr>
        <w:t>Per l’elenco completo degli effetti indesiderati rilevati con CODEX – “5 miliardi/8ml polvere e solvente per sospensione orale</w:t>
      </w:r>
      <w:r w:rsidR="007318BA" w:rsidRPr="005C71FC">
        <w:rPr>
          <w:rFonts w:eastAsia="Calibri" w:cs="Calibri"/>
        </w:rPr>
        <w:t>”</w:t>
      </w:r>
      <w:r w:rsidRPr="005C71FC">
        <w:rPr>
          <w:rFonts w:eastAsia="Calibri" w:cs="Calibri"/>
        </w:rPr>
        <w:t xml:space="preserve"> </w:t>
      </w:r>
      <w:r w:rsidR="00C81B00" w:rsidRPr="005C71FC">
        <w:rPr>
          <w:rFonts w:eastAsia="Calibri" w:cs="Calibri"/>
        </w:rPr>
        <w:t>si rimanda al foglio illustrativo.</w:t>
      </w:r>
    </w:p>
    <w:p w14:paraId="09BD3B52" w14:textId="77777777" w:rsidR="00C81B00" w:rsidRPr="00CB3303" w:rsidRDefault="00C81B00" w:rsidP="00C81B00">
      <w:pPr>
        <w:autoSpaceDE w:val="0"/>
        <w:autoSpaceDN w:val="0"/>
        <w:adjustRightInd w:val="0"/>
        <w:spacing w:after="0" w:line="240" w:lineRule="auto"/>
        <w:jc w:val="both"/>
        <w:rPr>
          <w:rFonts w:eastAsia="Calibri" w:cs="Calibri"/>
        </w:rPr>
      </w:pPr>
    </w:p>
    <w:p w14:paraId="3B997A94" w14:textId="77777777" w:rsidR="00C81B00" w:rsidRPr="00CB3303" w:rsidRDefault="00C81B00" w:rsidP="00C81B00">
      <w:pPr>
        <w:autoSpaceDE w:val="0"/>
        <w:autoSpaceDN w:val="0"/>
        <w:adjustRightInd w:val="0"/>
        <w:spacing w:after="0" w:line="240" w:lineRule="auto"/>
        <w:jc w:val="both"/>
        <w:rPr>
          <w:rFonts w:eastAsia="Calibri" w:cs="Calibri"/>
        </w:rPr>
      </w:pPr>
      <w:r w:rsidRPr="00CB3303">
        <w:rPr>
          <w:rFonts w:eastAsia="Calibri" w:cs="Calibri"/>
          <w:b/>
          <w:bCs/>
        </w:rPr>
        <w:t xml:space="preserve">6) PERCHE’ </w:t>
      </w:r>
      <w:r w:rsidR="00F306B7" w:rsidRPr="00B829D4">
        <w:rPr>
          <w:rFonts w:eastAsia="Calibri" w:cs="Calibri"/>
          <w:b/>
          <w:color w:val="000000"/>
        </w:rPr>
        <w:t>CODEX –</w:t>
      </w:r>
      <w:r w:rsidR="007A43F6">
        <w:rPr>
          <w:rFonts w:eastAsia="Calibri" w:cs="Calibri"/>
          <w:b/>
          <w:color w:val="000000"/>
        </w:rPr>
        <w:t xml:space="preserve"> </w:t>
      </w:r>
      <w:r w:rsidR="00F306B7" w:rsidRPr="00B829D4">
        <w:rPr>
          <w:rFonts w:eastAsia="Calibri" w:cs="Calibri"/>
          <w:b/>
          <w:color w:val="000000"/>
        </w:rPr>
        <w:t>“5 miliardi/8ml polvere e solvente per sospensione orale</w:t>
      </w:r>
      <w:r w:rsidR="007318BA">
        <w:rPr>
          <w:rFonts w:eastAsia="Calibri" w:cs="Calibri"/>
          <w:b/>
          <w:color w:val="000000"/>
        </w:rPr>
        <w:t>”</w:t>
      </w:r>
      <w:r w:rsidR="00F306B7">
        <w:rPr>
          <w:rFonts w:eastAsia="Calibri" w:cs="Calibri"/>
          <w:b/>
          <w:bCs/>
          <w:color w:val="000000"/>
        </w:rPr>
        <w:t xml:space="preserve"> </w:t>
      </w:r>
      <w:r w:rsidRPr="00CB3303">
        <w:rPr>
          <w:rFonts w:eastAsia="Calibri" w:cs="Calibri"/>
          <w:b/>
          <w:bCs/>
        </w:rPr>
        <w:t xml:space="preserve">È STATO APPROVATO? </w:t>
      </w:r>
    </w:p>
    <w:p w14:paraId="0A0045AD" w14:textId="77777777" w:rsidR="00C81B00" w:rsidRPr="00CB3303" w:rsidRDefault="00F91757" w:rsidP="00C81B00">
      <w:pPr>
        <w:autoSpaceDE w:val="0"/>
        <w:autoSpaceDN w:val="0"/>
        <w:adjustRightInd w:val="0"/>
        <w:spacing w:after="0" w:line="240" w:lineRule="auto"/>
        <w:jc w:val="both"/>
        <w:rPr>
          <w:rFonts w:eastAsia="Calibri" w:cs="Calibri"/>
        </w:rPr>
      </w:pPr>
      <w:r w:rsidRPr="007318BA">
        <w:rPr>
          <w:rFonts w:eastAsia="Calibri" w:cs="Calibri"/>
          <w:color w:val="000000"/>
        </w:rPr>
        <w:t>A seguito dell’istruttoria condotta dall’AIFA</w:t>
      </w:r>
      <w:r w:rsidR="00C81B00" w:rsidRPr="007318BA">
        <w:rPr>
          <w:rFonts w:eastAsia="Calibri" w:cs="Calibri"/>
          <w:color w:val="000000"/>
        </w:rPr>
        <w:t xml:space="preserve">, conformemente ai requisiti della normativa vigente, i benefici di </w:t>
      </w:r>
      <w:r w:rsidR="00F306B7" w:rsidRPr="006330C3">
        <w:rPr>
          <w:rFonts w:eastAsia="Calibri" w:cs="Calibri"/>
          <w:color w:val="000000"/>
        </w:rPr>
        <w:t>CODEX –</w:t>
      </w:r>
      <w:r w:rsidR="007A43F6" w:rsidRPr="006330C3">
        <w:rPr>
          <w:rFonts w:eastAsia="Calibri" w:cs="Calibri"/>
          <w:color w:val="000000"/>
        </w:rPr>
        <w:t xml:space="preserve"> </w:t>
      </w:r>
      <w:r w:rsidR="00F306B7" w:rsidRPr="006330C3">
        <w:rPr>
          <w:rFonts w:eastAsia="Calibri" w:cs="Calibri"/>
          <w:color w:val="000000"/>
        </w:rPr>
        <w:t>“5 miliardi/8ml polvere e solvente per sospensione orale</w:t>
      </w:r>
      <w:r w:rsidR="007318BA">
        <w:rPr>
          <w:rFonts w:eastAsia="Calibri" w:cs="Calibri"/>
          <w:color w:val="000000"/>
        </w:rPr>
        <w:t>”</w:t>
      </w:r>
      <w:r w:rsidR="00F306B7" w:rsidRPr="00CB3303">
        <w:rPr>
          <w:rFonts w:eastAsia="Calibri" w:cs="Calibri"/>
        </w:rPr>
        <w:t xml:space="preserve"> </w:t>
      </w:r>
      <w:r w:rsidR="00C81B00" w:rsidRPr="00CB3303">
        <w:rPr>
          <w:rFonts w:eastAsia="Calibri" w:cs="Calibri"/>
        </w:rPr>
        <w:t>s</w:t>
      </w:r>
      <w:r w:rsidR="00C81B00">
        <w:rPr>
          <w:rFonts w:eastAsia="Calibri" w:cs="Calibri"/>
        </w:rPr>
        <w:t>o</w:t>
      </w:r>
      <w:r w:rsidR="00C81B00" w:rsidRPr="00CB3303">
        <w:rPr>
          <w:rFonts w:eastAsia="Calibri" w:cs="Calibri"/>
        </w:rPr>
        <w:t>no</w:t>
      </w:r>
      <w:r w:rsidR="00C81B00" w:rsidRPr="00D36DA3">
        <w:rPr>
          <w:rFonts w:eastAsia="Calibri" w:cs="Calibri"/>
        </w:rPr>
        <w:t xml:space="preserve"> superiori ai</w:t>
      </w:r>
      <w:r>
        <w:rPr>
          <w:rFonts w:eastAsia="Calibri" w:cs="Calibri"/>
        </w:rPr>
        <w:t xml:space="preserve"> rischi individuati. La C</w:t>
      </w:r>
      <w:r w:rsidR="00C81B00" w:rsidRPr="00CB3303">
        <w:rPr>
          <w:rFonts w:eastAsia="Calibri" w:cs="Calibri"/>
        </w:rPr>
        <w:t>S</w:t>
      </w:r>
      <w:r>
        <w:rPr>
          <w:rFonts w:eastAsia="Calibri" w:cs="Calibri"/>
        </w:rPr>
        <w:t>E</w:t>
      </w:r>
      <w:r w:rsidR="00C81B00" w:rsidRPr="00CB3303">
        <w:rPr>
          <w:rFonts w:eastAsia="Calibri" w:cs="Calibri"/>
        </w:rPr>
        <w:t xml:space="preserve"> ha, inoltre, definito le modalità di prescrizione di cui al punto 2) di questo Riassunto e la classe di rimborsabilità del medicinale</w:t>
      </w:r>
      <w:r w:rsidR="00C81B00">
        <w:rPr>
          <w:rFonts w:eastAsia="Calibri" w:cs="Calibri"/>
        </w:rPr>
        <w:t xml:space="preserve"> </w:t>
      </w:r>
      <w:r w:rsidR="00C81B00" w:rsidRPr="008243EA">
        <w:rPr>
          <w:rFonts w:eastAsia="Calibri" w:cs="Calibri"/>
        </w:rPr>
        <w:t>(</w:t>
      </w:r>
      <w:r w:rsidR="00C81B00">
        <w:rPr>
          <w:rFonts w:eastAsia="Calibri" w:cs="Calibri"/>
        </w:rPr>
        <w:t>classificazione fascia C</w:t>
      </w:r>
      <w:r w:rsidR="00C81B00" w:rsidRPr="008243EA">
        <w:rPr>
          <w:rFonts w:eastAsia="Calibri" w:cs="Calibri"/>
        </w:rPr>
        <w:t>).</w:t>
      </w:r>
    </w:p>
    <w:p w14:paraId="477DC362" w14:textId="77777777" w:rsidR="00C81B00" w:rsidRDefault="00C81B00" w:rsidP="00C81B00">
      <w:pPr>
        <w:autoSpaceDE w:val="0"/>
        <w:autoSpaceDN w:val="0"/>
        <w:adjustRightInd w:val="0"/>
        <w:spacing w:after="0" w:line="240" w:lineRule="auto"/>
        <w:jc w:val="both"/>
        <w:rPr>
          <w:rFonts w:eastAsia="Calibri" w:cs="Calibri"/>
          <w:b/>
          <w:bCs/>
        </w:rPr>
      </w:pPr>
    </w:p>
    <w:p w14:paraId="3EBD4FA8" w14:textId="77777777" w:rsidR="00C81B00" w:rsidRPr="002A3F14" w:rsidRDefault="00C81B00" w:rsidP="00C81B00">
      <w:pPr>
        <w:autoSpaceDE w:val="0"/>
        <w:autoSpaceDN w:val="0"/>
        <w:adjustRightInd w:val="0"/>
        <w:spacing w:after="0" w:line="240" w:lineRule="auto"/>
        <w:jc w:val="both"/>
        <w:rPr>
          <w:rFonts w:eastAsia="Calibri" w:cs="Calibri"/>
          <w:b/>
          <w:bCs/>
        </w:rPr>
      </w:pPr>
    </w:p>
    <w:p w14:paraId="7FA5BDB0" w14:textId="77777777" w:rsidR="00C81B00" w:rsidRDefault="00C81B00" w:rsidP="00C81B00">
      <w:pPr>
        <w:autoSpaceDE w:val="0"/>
        <w:autoSpaceDN w:val="0"/>
        <w:adjustRightInd w:val="0"/>
        <w:spacing w:after="0" w:line="240" w:lineRule="auto"/>
        <w:jc w:val="both"/>
        <w:rPr>
          <w:rFonts w:eastAsia="Calibri" w:cs="Calibri"/>
        </w:rPr>
      </w:pPr>
      <w:r w:rsidRPr="002A3F14">
        <w:rPr>
          <w:rFonts w:eastAsia="Calibri" w:cs="Calibri"/>
          <w:b/>
          <w:bCs/>
        </w:rPr>
        <w:t xml:space="preserve">7) QUALI MISURE SONO STATE PRESE PER ASSICURARE LA SICUREZZA E L’EFFICACIA NELL’USO DI </w:t>
      </w:r>
      <w:r w:rsidR="0099662E">
        <w:rPr>
          <w:rFonts w:eastAsia="Calibri" w:cs="Calibri"/>
          <w:b/>
          <w:color w:val="000000"/>
        </w:rPr>
        <w:t xml:space="preserve">CODEX – “5 </w:t>
      </w:r>
      <w:r w:rsidR="00F306B7" w:rsidRPr="00B829D4">
        <w:rPr>
          <w:rFonts w:eastAsia="Calibri" w:cs="Calibri"/>
          <w:b/>
          <w:color w:val="000000"/>
        </w:rPr>
        <w:t>miliardi/8ml polvere e solvente per sospensione orale</w:t>
      </w:r>
      <w:r w:rsidR="007318BA">
        <w:rPr>
          <w:rFonts w:eastAsia="Calibri" w:cs="Calibri"/>
          <w:b/>
          <w:color w:val="000000"/>
        </w:rPr>
        <w:t>”</w:t>
      </w:r>
      <w:r w:rsidR="00F306B7">
        <w:rPr>
          <w:rFonts w:eastAsia="Calibri" w:cs="Calibri"/>
          <w:b/>
          <w:color w:val="000000"/>
        </w:rPr>
        <w:t>?</w:t>
      </w:r>
    </w:p>
    <w:p w14:paraId="146B0B17" w14:textId="77777777" w:rsidR="00C81B00" w:rsidRPr="006330C3" w:rsidRDefault="004A1D6C" w:rsidP="00C81B00">
      <w:pPr>
        <w:autoSpaceDE w:val="0"/>
        <w:autoSpaceDN w:val="0"/>
        <w:adjustRightInd w:val="0"/>
        <w:spacing w:after="0" w:line="240" w:lineRule="auto"/>
        <w:jc w:val="both"/>
        <w:rPr>
          <w:rFonts w:eastAsia="Calibri" w:cs="Calibri"/>
        </w:rPr>
      </w:pPr>
      <w:r w:rsidRPr="007318BA">
        <w:rPr>
          <w:rFonts w:eastAsia="Calibri" w:cs="Calibri"/>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CODEX – “5 miliardi/8ml polvere e solvente per sospensione orale</w:t>
      </w:r>
      <w:r w:rsidR="007318BA" w:rsidRPr="007318BA">
        <w:rPr>
          <w:rFonts w:eastAsia="Calibri" w:cs="Calibri"/>
        </w:rPr>
        <w:t>”</w:t>
      </w:r>
      <w:r w:rsidR="00C81B00" w:rsidRPr="006330C3">
        <w:rPr>
          <w:rFonts w:eastAsia="Calibri" w:cs="Calibri"/>
        </w:rPr>
        <w:t>.</w:t>
      </w:r>
    </w:p>
    <w:p w14:paraId="69953876" w14:textId="77777777" w:rsidR="00C81B00" w:rsidRDefault="00C81B00" w:rsidP="00C81B00">
      <w:pPr>
        <w:autoSpaceDE w:val="0"/>
        <w:autoSpaceDN w:val="0"/>
        <w:adjustRightInd w:val="0"/>
        <w:spacing w:after="0" w:line="240" w:lineRule="auto"/>
        <w:jc w:val="both"/>
        <w:rPr>
          <w:rFonts w:eastAsia="Calibri" w:cs="Calibri"/>
        </w:rPr>
      </w:pPr>
      <w:r w:rsidRPr="006330C3">
        <w:rPr>
          <w:rFonts w:eastAsia="Calibri" w:cs="Calibri"/>
        </w:rPr>
        <w:t xml:space="preserve">Per </w:t>
      </w:r>
      <w:r w:rsidR="00F306B7" w:rsidRPr="007318BA">
        <w:rPr>
          <w:rFonts w:eastAsia="Calibri" w:cs="Calibri"/>
        </w:rPr>
        <w:t>CODEX –</w:t>
      </w:r>
      <w:r w:rsidR="007A43F6" w:rsidRPr="007318BA">
        <w:rPr>
          <w:rFonts w:eastAsia="Calibri" w:cs="Calibri"/>
        </w:rPr>
        <w:t xml:space="preserve"> </w:t>
      </w:r>
      <w:r w:rsidR="00F306B7" w:rsidRPr="007318BA">
        <w:rPr>
          <w:rFonts w:eastAsia="Calibri" w:cs="Calibri"/>
        </w:rPr>
        <w:t>“5 miliardi/8ml polvere e solvente per sospensione orale</w:t>
      </w:r>
      <w:r w:rsidR="007318BA" w:rsidRPr="007318BA">
        <w:rPr>
          <w:rFonts w:eastAsia="Calibri" w:cs="Calibri"/>
        </w:rPr>
        <w:t>”</w:t>
      </w:r>
      <w:r w:rsidR="00F306B7" w:rsidRPr="007318BA">
        <w:rPr>
          <w:rFonts w:eastAsia="Calibri" w:cs="Calibri"/>
        </w:rPr>
        <w:t>,</w:t>
      </w:r>
      <w:r w:rsidR="00F306B7" w:rsidRPr="006330C3">
        <w:rPr>
          <w:rFonts w:eastAsia="Calibri" w:cs="Calibri"/>
        </w:rPr>
        <w:t xml:space="preserve"> </w:t>
      </w:r>
      <w:r w:rsidRPr="006330C3">
        <w:rPr>
          <w:rFonts w:eastAsia="Calibri" w:cs="Calibri"/>
        </w:rPr>
        <w:t>il</w:t>
      </w:r>
      <w:r w:rsidRPr="0020556E">
        <w:rPr>
          <w:rFonts w:eastAsia="Calibri" w:cs="Calibri"/>
        </w:rPr>
        <w:t xml:space="preserve"> titolare dell’autorizzazione all’immissione in commercio (AIC) ha presentato, in ottemperanza al documento EMA/CHMP/428592/2019 rev3, la certificazione di assenza di rischio </w:t>
      </w:r>
      <w:proofErr w:type="spellStart"/>
      <w:r w:rsidRPr="0020556E">
        <w:rPr>
          <w:rFonts w:eastAsia="Calibri" w:cs="Calibri"/>
        </w:rPr>
        <w:t>impurezze</w:t>
      </w:r>
      <w:proofErr w:type="spellEnd"/>
      <w:r w:rsidRPr="0020556E">
        <w:rPr>
          <w:rFonts w:eastAsia="Calibri" w:cs="Calibri"/>
        </w:rPr>
        <w:t xml:space="preserve"> </w:t>
      </w:r>
      <w:proofErr w:type="spellStart"/>
      <w:r w:rsidRPr="0020556E">
        <w:rPr>
          <w:rFonts w:eastAsia="Calibri" w:cs="Calibri"/>
        </w:rPr>
        <w:t>nitrosaminiche</w:t>
      </w:r>
      <w:proofErr w:type="spellEnd"/>
      <w:r w:rsidRPr="0020556E">
        <w:rPr>
          <w:rFonts w:eastAsia="Calibri" w:cs="Calibri"/>
        </w:rPr>
        <w:t xml:space="preserve">.  </w:t>
      </w:r>
    </w:p>
    <w:p w14:paraId="1CA3EF2B" w14:textId="77777777" w:rsidR="00C81B00" w:rsidRPr="002A3F14" w:rsidRDefault="00C81B00" w:rsidP="00C81B00">
      <w:pPr>
        <w:autoSpaceDE w:val="0"/>
        <w:autoSpaceDN w:val="0"/>
        <w:adjustRightInd w:val="0"/>
        <w:spacing w:after="0" w:line="240" w:lineRule="auto"/>
        <w:jc w:val="both"/>
        <w:rPr>
          <w:rFonts w:eastAsia="Calibri" w:cs="Calibri"/>
        </w:rPr>
      </w:pPr>
    </w:p>
    <w:p w14:paraId="581B1877" w14:textId="77777777" w:rsidR="00C81B00" w:rsidRDefault="00C81B00" w:rsidP="00C81B00">
      <w:pPr>
        <w:autoSpaceDE w:val="0"/>
        <w:autoSpaceDN w:val="0"/>
        <w:adjustRightInd w:val="0"/>
        <w:spacing w:after="0" w:line="240" w:lineRule="auto"/>
        <w:jc w:val="both"/>
        <w:rPr>
          <w:rFonts w:eastAsia="Calibri" w:cs="Calibri"/>
          <w:b/>
          <w:bCs/>
          <w:color w:val="000000"/>
        </w:rPr>
      </w:pPr>
      <w:r w:rsidRPr="00E35ACE">
        <w:rPr>
          <w:rFonts w:eastAsia="Calibri" w:cs="Calibri"/>
          <w:b/>
          <w:bCs/>
        </w:rPr>
        <w:t xml:space="preserve">8) ALTRE INFORMAZIONI RELATIVE A </w:t>
      </w:r>
      <w:r w:rsidR="00F306B7" w:rsidRPr="00B829D4">
        <w:rPr>
          <w:rFonts w:eastAsia="Calibri" w:cs="Calibri"/>
          <w:b/>
          <w:color w:val="000000"/>
        </w:rPr>
        <w:t>CODEX –</w:t>
      </w:r>
      <w:r w:rsidR="007A43F6">
        <w:rPr>
          <w:rFonts w:eastAsia="Calibri" w:cs="Calibri"/>
          <w:b/>
          <w:color w:val="000000"/>
        </w:rPr>
        <w:t xml:space="preserve"> </w:t>
      </w:r>
      <w:r w:rsidR="00F306B7" w:rsidRPr="00B829D4">
        <w:rPr>
          <w:rFonts w:eastAsia="Calibri" w:cs="Calibri"/>
          <w:b/>
          <w:color w:val="000000"/>
        </w:rPr>
        <w:t>“5 miliardi/8ml polvere e solvente per sospensione orale</w:t>
      </w:r>
      <w:r w:rsidR="007318BA">
        <w:rPr>
          <w:rFonts w:eastAsia="Calibri" w:cs="Calibri"/>
          <w:b/>
          <w:color w:val="000000"/>
        </w:rPr>
        <w:t>”</w:t>
      </w:r>
    </w:p>
    <w:p w14:paraId="228670E3" w14:textId="68EEAFF3" w:rsidR="00DE271E" w:rsidRPr="00AF7C76" w:rsidRDefault="00C81B00" w:rsidP="00C81B00">
      <w:pPr>
        <w:autoSpaceDE w:val="0"/>
        <w:autoSpaceDN w:val="0"/>
        <w:adjustRightInd w:val="0"/>
        <w:spacing w:after="0" w:line="240" w:lineRule="auto"/>
        <w:jc w:val="both"/>
        <w:rPr>
          <w:rFonts w:eastAsia="Calibri" w:cs="Calibri"/>
          <w:bCs/>
          <w:iCs/>
        </w:rPr>
      </w:pPr>
      <w:r w:rsidRPr="00E35ACE" w:rsidDel="005978E9">
        <w:rPr>
          <w:rFonts w:eastAsia="Calibri" w:cs="Calibri"/>
          <w:b/>
          <w:color w:val="000000"/>
        </w:rPr>
        <w:t xml:space="preserve"> </w:t>
      </w:r>
      <w:r>
        <w:rPr>
          <w:rFonts w:eastAsia="Calibri" w:cs="Calibri"/>
          <w:bCs/>
          <w:iCs/>
        </w:rPr>
        <w:t xml:space="preserve">Il </w:t>
      </w:r>
      <w:r w:rsidR="00AF7C76" w:rsidRPr="00342801">
        <w:rPr>
          <w:rFonts w:eastAsia="Calibri" w:cs="Calibri"/>
          <w:b/>
          <w:bCs/>
          <w:iCs/>
        </w:rPr>
        <w:t>0</w:t>
      </w:r>
      <w:r w:rsidR="00DE271E" w:rsidRPr="00342801">
        <w:rPr>
          <w:rFonts w:eastAsia="Calibri" w:cs="Calibri"/>
          <w:b/>
          <w:bCs/>
          <w:iCs/>
        </w:rPr>
        <w:t>2 febbraio 2024</w:t>
      </w:r>
      <w:r w:rsidRPr="006330C3">
        <w:rPr>
          <w:rFonts w:eastAsia="Calibri" w:cs="Calibri"/>
          <w:bCs/>
          <w:iCs/>
        </w:rPr>
        <w:t xml:space="preserve"> l’AIFA ha rilasciato l’autorizzazione all’immissione in commercio di </w:t>
      </w:r>
      <w:r w:rsidR="00DE271E" w:rsidRPr="006330C3">
        <w:rPr>
          <w:rFonts w:eastAsia="Calibri" w:cs="Calibri"/>
          <w:color w:val="000000"/>
        </w:rPr>
        <w:t>CODEX –</w:t>
      </w:r>
      <w:r w:rsidR="007A43F6" w:rsidRPr="006330C3">
        <w:rPr>
          <w:rFonts w:eastAsia="Calibri" w:cs="Calibri"/>
          <w:color w:val="000000"/>
        </w:rPr>
        <w:t xml:space="preserve"> </w:t>
      </w:r>
      <w:r w:rsidR="00DE271E" w:rsidRPr="006330C3">
        <w:rPr>
          <w:rFonts w:eastAsia="Calibri" w:cs="Calibri"/>
          <w:color w:val="000000"/>
        </w:rPr>
        <w:t>“5 miliardi/8ml polvere e solvente per sospensione orale</w:t>
      </w:r>
      <w:r w:rsidR="007318BA">
        <w:rPr>
          <w:rFonts w:eastAsia="Calibri" w:cs="Calibri"/>
          <w:color w:val="000000"/>
        </w:rPr>
        <w:t>”.</w:t>
      </w:r>
      <w:r w:rsidR="00DE271E" w:rsidRPr="006330C3">
        <w:rPr>
          <w:rFonts w:eastAsia="Calibri" w:cs="Calibri"/>
        </w:rPr>
        <w:t xml:space="preserve"> </w:t>
      </w:r>
    </w:p>
    <w:p w14:paraId="1AA57E46" w14:textId="77777777" w:rsidR="00C81B00" w:rsidRPr="006330C3" w:rsidRDefault="00C81B00" w:rsidP="00C81B00">
      <w:pPr>
        <w:autoSpaceDE w:val="0"/>
        <w:autoSpaceDN w:val="0"/>
        <w:adjustRightInd w:val="0"/>
        <w:spacing w:after="0" w:line="240" w:lineRule="auto"/>
        <w:jc w:val="both"/>
        <w:rPr>
          <w:rFonts w:eastAsia="Calibri" w:cs="Calibri"/>
        </w:rPr>
      </w:pPr>
      <w:r w:rsidRPr="006330C3">
        <w:rPr>
          <w:rFonts w:eastAsia="Calibri" w:cs="Calibri"/>
        </w:rPr>
        <w:t xml:space="preserve">La Relazione Pubblica di Valutazione completa segue questo Riassunto. </w:t>
      </w:r>
    </w:p>
    <w:p w14:paraId="59E9F3AF" w14:textId="77777777" w:rsidR="00C81B00" w:rsidRDefault="00C81B00" w:rsidP="00C81B00">
      <w:pPr>
        <w:autoSpaceDE w:val="0"/>
        <w:autoSpaceDN w:val="0"/>
        <w:adjustRightInd w:val="0"/>
        <w:spacing w:after="0" w:line="240" w:lineRule="auto"/>
        <w:jc w:val="both"/>
        <w:rPr>
          <w:rFonts w:eastAsia="Calibri" w:cs="Calibri"/>
        </w:rPr>
      </w:pPr>
      <w:r w:rsidRPr="006330C3">
        <w:rPr>
          <w:rFonts w:eastAsia="Calibri" w:cs="Calibri"/>
        </w:rPr>
        <w:t xml:space="preserve">Per maggiori informazioni riguardo </w:t>
      </w:r>
      <w:r w:rsidR="007318BA">
        <w:rPr>
          <w:rFonts w:eastAsia="Calibri" w:cs="Calibri"/>
        </w:rPr>
        <w:t>a</w:t>
      </w:r>
      <w:r w:rsidRPr="006330C3">
        <w:rPr>
          <w:rFonts w:eastAsia="Calibri" w:cs="Calibri"/>
        </w:rPr>
        <w:t xml:space="preserve">l trattamento con </w:t>
      </w:r>
      <w:r w:rsidR="00F306B7" w:rsidRPr="006330C3">
        <w:rPr>
          <w:rFonts w:eastAsia="Calibri" w:cs="Calibri"/>
          <w:color w:val="000000"/>
        </w:rPr>
        <w:t>CODEX –</w:t>
      </w:r>
      <w:r w:rsidR="007A43F6" w:rsidRPr="006330C3">
        <w:rPr>
          <w:rFonts w:eastAsia="Calibri" w:cs="Calibri"/>
          <w:color w:val="000000"/>
        </w:rPr>
        <w:t xml:space="preserve"> </w:t>
      </w:r>
      <w:r w:rsidR="00F306B7" w:rsidRPr="006330C3">
        <w:rPr>
          <w:rFonts w:eastAsia="Calibri" w:cs="Calibri"/>
          <w:color w:val="000000"/>
        </w:rPr>
        <w:t>“5 miliardi/8ml polvere e solvente per sospensione orale</w:t>
      </w:r>
      <w:r w:rsidR="007318BA">
        <w:rPr>
          <w:rFonts w:eastAsia="Calibri" w:cs="Calibri"/>
          <w:color w:val="000000"/>
        </w:rPr>
        <w:t>”</w:t>
      </w:r>
      <w:r w:rsidR="00F306B7" w:rsidRPr="006330C3">
        <w:rPr>
          <w:rFonts w:eastAsia="Calibri" w:cs="Calibri"/>
        </w:rPr>
        <w:t xml:space="preserve"> </w:t>
      </w:r>
      <w:r w:rsidRPr="006330C3">
        <w:rPr>
          <w:rFonts w:eastAsia="Calibri" w:cs="Calibri"/>
        </w:rPr>
        <w:t>si può leggere il foglio illustrativo</w:t>
      </w:r>
      <w:r>
        <w:rPr>
          <w:rFonts w:eastAsia="Calibri" w:cs="Calibri"/>
        </w:rPr>
        <w:t xml:space="preserve"> (</w:t>
      </w:r>
      <w:hyperlink r:id="rId6" w:history="1">
        <w:r w:rsidRPr="00942845">
          <w:rPr>
            <w:rStyle w:val="Collegamentoipertestuale"/>
            <w:rFonts w:eastAsia="Calibri" w:cs="Calibri"/>
          </w:rPr>
          <w:t>https://farmaci.agenziafarmaco.gov.it/bancadatifarmaci</w:t>
        </w:r>
      </w:hyperlink>
      <w:r>
        <w:rPr>
          <w:rFonts w:eastAsia="Calibri" w:cs="Calibri"/>
        </w:rPr>
        <w:t xml:space="preserve">) </w:t>
      </w:r>
      <w:r w:rsidRPr="002A3F14">
        <w:rPr>
          <w:rFonts w:eastAsia="Calibri" w:cs="Calibri"/>
        </w:rPr>
        <w:t>o contattare il medico</w:t>
      </w:r>
      <w:r>
        <w:rPr>
          <w:rFonts w:eastAsia="Calibri" w:cs="Calibri"/>
        </w:rPr>
        <w:t xml:space="preserve"> o il farmacista</w:t>
      </w:r>
      <w:r w:rsidRPr="002A3F14">
        <w:rPr>
          <w:rFonts w:eastAsia="Calibri" w:cs="Calibri"/>
        </w:rPr>
        <w:t xml:space="preserve">. </w:t>
      </w:r>
    </w:p>
    <w:p w14:paraId="7F365983" w14:textId="77777777" w:rsidR="00C81B00" w:rsidRPr="002A3F14" w:rsidRDefault="00C81B00" w:rsidP="00C81B00">
      <w:pPr>
        <w:autoSpaceDE w:val="0"/>
        <w:autoSpaceDN w:val="0"/>
        <w:adjustRightInd w:val="0"/>
        <w:spacing w:after="0" w:line="240" w:lineRule="auto"/>
        <w:jc w:val="both"/>
        <w:rPr>
          <w:rFonts w:eastAsia="Calibri" w:cs="Calibri"/>
        </w:rPr>
      </w:pPr>
    </w:p>
    <w:p w14:paraId="6314E7BB" w14:textId="77777777" w:rsidR="00C81B00" w:rsidRDefault="00C81B00" w:rsidP="00C81B00">
      <w:pPr>
        <w:spacing w:after="0" w:line="240" w:lineRule="auto"/>
        <w:jc w:val="both"/>
        <w:rPr>
          <w:rFonts w:eastAsia="Calibri" w:cs="Calibri"/>
        </w:rPr>
      </w:pPr>
    </w:p>
    <w:p w14:paraId="340AD590" w14:textId="77777777" w:rsidR="00C81B00" w:rsidRPr="002A3F14" w:rsidRDefault="00C81B00" w:rsidP="00C81B00">
      <w:pPr>
        <w:spacing w:after="0" w:line="240" w:lineRule="auto"/>
        <w:jc w:val="both"/>
        <w:rPr>
          <w:rFonts w:eastAsia="Calibri" w:cs="Calibri"/>
        </w:rPr>
      </w:pPr>
      <w:r w:rsidRPr="002A3F14">
        <w:rPr>
          <w:rFonts w:eastAsia="Calibri" w:cs="Calibri"/>
        </w:rPr>
        <w:t xml:space="preserve">Questo riassunto è stato redatto in data </w:t>
      </w:r>
      <w:r w:rsidR="004A1D6C">
        <w:rPr>
          <w:rFonts w:eastAsia="Calibri" w:cs="Calibri"/>
        </w:rPr>
        <w:t>22/05/2025</w:t>
      </w:r>
    </w:p>
    <w:p w14:paraId="1EAFCCFB" w14:textId="77777777" w:rsidR="00C81B00" w:rsidRDefault="00C81B00" w:rsidP="00C81B00">
      <w:pPr>
        <w:spacing w:after="0" w:line="240" w:lineRule="auto"/>
        <w:jc w:val="both"/>
      </w:pPr>
    </w:p>
    <w:p w14:paraId="59578097" w14:textId="77777777" w:rsidR="00C81B00" w:rsidRDefault="00C81B00" w:rsidP="00C81B00">
      <w:pPr>
        <w:spacing w:after="0" w:line="240" w:lineRule="auto"/>
        <w:jc w:val="both"/>
      </w:pPr>
    </w:p>
    <w:p w14:paraId="0CECFEAB" w14:textId="77777777" w:rsidR="00C81B00" w:rsidRDefault="00C81B00" w:rsidP="00C81B00">
      <w:pPr>
        <w:spacing w:after="0" w:line="240" w:lineRule="auto"/>
        <w:jc w:val="both"/>
      </w:pPr>
    </w:p>
    <w:p w14:paraId="7AF2A97A" w14:textId="77777777" w:rsidR="00C81B00" w:rsidRDefault="00C81B00" w:rsidP="00C81B00">
      <w:pPr>
        <w:spacing w:after="0" w:line="240" w:lineRule="auto"/>
        <w:jc w:val="center"/>
        <w:rPr>
          <w:b/>
          <w:sz w:val="28"/>
        </w:rPr>
      </w:pPr>
    </w:p>
    <w:p w14:paraId="4A5CB8D6" w14:textId="77777777" w:rsidR="00C81B00" w:rsidRDefault="00C81B00" w:rsidP="00C81B00">
      <w:pPr>
        <w:spacing w:after="0" w:line="240" w:lineRule="auto"/>
        <w:jc w:val="center"/>
        <w:rPr>
          <w:b/>
          <w:sz w:val="28"/>
        </w:rPr>
      </w:pPr>
    </w:p>
    <w:p w14:paraId="1BDE88E6" w14:textId="77777777" w:rsidR="00342801" w:rsidRDefault="00342801" w:rsidP="00C81B00">
      <w:pPr>
        <w:spacing w:after="0" w:line="240" w:lineRule="auto"/>
        <w:jc w:val="center"/>
        <w:rPr>
          <w:b/>
          <w:sz w:val="28"/>
        </w:rPr>
      </w:pPr>
    </w:p>
    <w:p w14:paraId="22540D51" w14:textId="77777777" w:rsidR="00342801" w:rsidRDefault="00342801" w:rsidP="00C81B00">
      <w:pPr>
        <w:spacing w:after="0" w:line="240" w:lineRule="auto"/>
        <w:jc w:val="center"/>
        <w:rPr>
          <w:b/>
          <w:sz w:val="28"/>
        </w:rPr>
      </w:pPr>
    </w:p>
    <w:p w14:paraId="5C75AA34" w14:textId="77777777" w:rsidR="00342801" w:rsidRDefault="00342801" w:rsidP="00C81B00">
      <w:pPr>
        <w:spacing w:after="0" w:line="240" w:lineRule="auto"/>
        <w:jc w:val="center"/>
        <w:rPr>
          <w:b/>
          <w:sz w:val="28"/>
        </w:rPr>
      </w:pPr>
    </w:p>
    <w:p w14:paraId="4FC51B84" w14:textId="77777777" w:rsidR="00342801" w:rsidRDefault="00342801" w:rsidP="00C81B00">
      <w:pPr>
        <w:spacing w:after="0" w:line="240" w:lineRule="auto"/>
        <w:jc w:val="center"/>
        <w:rPr>
          <w:b/>
          <w:sz w:val="28"/>
        </w:rPr>
      </w:pPr>
    </w:p>
    <w:p w14:paraId="1D1DC512" w14:textId="77777777" w:rsidR="00342801" w:rsidRDefault="00342801" w:rsidP="00C81B00">
      <w:pPr>
        <w:spacing w:after="0" w:line="240" w:lineRule="auto"/>
        <w:jc w:val="center"/>
        <w:rPr>
          <w:b/>
          <w:sz w:val="28"/>
        </w:rPr>
      </w:pPr>
    </w:p>
    <w:p w14:paraId="622BCBF9" w14:textId="15458C8F" w:rsidR="00C81B00" w:rsidRDefault="00C81B00" w:rsidP="00C81B00">
      <w:pPr>
        <w:spacing w:after="0" w:line="240" w:lineRule="auto"/>
        <w:jc w:val="center"/>
        <w:rPr>
          <w:b/>
          <w:sz w:val="28"/>
        </w:rPr>
      </w:pPr>
      <w:r>
        <w:rPr>
          <w:b/>
          <w:sz w:val="28"/>
        </w:rPr>
        <w:lastRenderedPageBreak/>
        <w:t>RELAZIONE PUBBLICA DI VALUTAZIONE</w:t>
      </w:r>
    </w:p>
    <w:p w14:paraId="453CEE51" w14:textId="77777777" w:rsidR="00C81B00" w:rsidRDefault="00C81B00" w:rsidP="00C81B00">
      <w:pPr>
        <w:spacing w:after="0" w:line="240" w:lineRule="auto"/>
        <w:jc w:val="center"/>
        <w:rPr>
          <w:b/>
        </w:rPr>
      </w:pPr>
    </w:p>
    <w:p w14:paraId="4D8F719E" w14:textId="77777777" w:rsidR="00C81B00" w:rsidRDefault="00C81B00" w:rsidP="00C81B00">
      <w:pPr>
        <w:spacing w:after="0" w:line="240" w:lineRule="auto"/>
        <w:jc w:val="center"/>
        <w:rPr>
          <w:b/>
        </w:rPr>
      </w:pPr>
    </w:p>
    <w:p w14:paraId="13068C39" w14:textId="77777777" w:rsidR="00C81B00" w:rsidRDefault="00C81B00" w:rsidP="006330C3">
      <w:pPr>
        <w:spacing w:after="0" w:line="240" w:lineRule="auto"/>
        <w:rPr>
          <w:b/>
        </w:rPr>
      </w:pPr>
    </w:p>
    <w:p w14:paraId="7D3E27AB" w14:textId="77777777" w:rsidR="00C81B00" w:rsidRPr="0033523E" w:rsidRDefault="00C81B00" w:rsidP="00C81B00">
      <w:pPr>
        <w:spacing w:after="0" w:line="240" w:lineRule="auto"/>
        <w:jc w:val="center"/>
        <w:rPr>
          <w:b/>
        </w:rPr>
      </w:pPr>
      <w:r w:rsidRPr="0033523E">
        <w:rPr>
          <w:b/>
        </w:rPr>
        <w:t>INDICE</w:t>
      </w:r>
    </w:p>
    <w:p w14:paraId="5484B777" w14:textId="77777777" w:rsidR="00C81B00" w:rsidRDefault="00C81B00" w:rsidP="00C81B00">
      <w:pPr>
        <w:spacing w:after="0" w:line="240" w:lineRule="auto"/>
        <w:jc w:val="both"/>
      </w:pPr>
    </w:p>
    <w:p w14:paraId="027F4340" w14:textId="77777777" w:rsidR="00C81B00" w:rsidRDefault="00C81B00" w:rsidP="00C81B00">
      <w:pPr>
        <w:spacing w:after="0" w:line="240" w:lineRule="auto"/>
        <w:jc w:val="both"/>
      </w:pPr>
    </w:p>
    <w:p w14:paraId="67439AC1" w14:textId="77777777" w:rsidR="00C81B00" w:rsidRDefault="00C81B00" w:rsidP="00C81B00">
      <w:pPr>
        <w:spacing w:after="0" w:line="240" w:lineRule="auto"/>
        <w:jc w:val="both"/>
      </w:pPr>
    </w:p>
    <w:p w14:paraId="2794DA46" w14:textId="77777777" w:rsidR="00C81B00" w:rsidRPr="008206E7" w:rsidRDefault="00C81B00" w:rsidP="00C81B00">
      <w:pPr>
        <w:pStyle w:val="Paragrafoelenco"/>
        <w:numPr>
          <w:ilvl w:val="0"/>
          <w:numId w:val="1"/>
        </w:numPr>
        <w:spacing w:after="0" w:line="240" w:lineRule="auto"/>
        <w:rPr>
          <w:b/>
        </w:rPr>
      </w:pPr>
      <w:r w:rsidRPr="008206E7">
        <w:rPr>
          <w:b/>
        </w:rPr>
        <w:t>INTRODUZIONE</w:t>
      </w:r>
    </w:p>
    <w:p w14:paraId="14867916" w14:textId="77777777" w:rsidR="00C81B00" w:rsidRPr="002A3F14" w:rsidRDefault="00C81B00" w:rsidP="00C81B00">
      <w:pPr>
        <w:spacing w:after="0" w:line="240" w:lineRule="auto"/>
        <w:jc w:val="both"/>
      </w:pPr>
    </w:p>
    <w:p w14:paraId="05E009AD" w14:textId="77777777" w:rsidR="00C81B00" w:rsidRDefault="00C81B00" w:rsidP="00C81B00">
      <w:pPr>
        <w:pStyle w:val="Paragrafoelenco"/>
        <w:numPr>
          <w:ilvl w:val="0"/>
          <w:numId w:val="1"/>
        </w:numPr>
        <w:spacing w:after="0" w:line="240" w:lineRule="auto"/>
        <w:jc w:val="both"/>
        <w:rPr>
          <w:b/>
        </w:rPr>
      </w:pPr>
      <w:r>
        <w:rPr>
          <w:b/>
        </w:rPr>
        <w:t xml:space="preserve">ASPETTI DI </w:t>
      </w:r>
      <w:r w:rsidRPr="006B2CC3">
        <w:rPr>
          <w:b/>
        </w:rPr>
        <w:t>QUALITA’</w:t>
      </w:r>
    </w:p>
    <w:p w14:paraId="7EDFECAA" w14:textId="77777777" w:rsidR="00C81B00" w:rsidRPr="0033523E" w:rsidRDefault="00C81B00" w:rsidP="00C81B00">
      <w:pPr>
        <w:pStyle w:val="Paragrafoelenco"/>
        <w:rPr>
          <w:b/>
        </w:rPr>
      </w:pPr>
    </w:p>
    <w:p w14:paraId="6F872626" w14:textId="77777777" w:rsidR="00C81B00" w:rsidRDefault="00C81B00" w:rsidP="00C81B00">
      <w:pPr>
        <w:pStyle w:val="Paragrafoelenco"/>
        <w:numPr>
          <w:ilvl w:val="0"/>
          <w:numId w:val="1"/>
        </w:numPr>
        <w:spacing w:after="0" w:line="240" w:lineRule="auto"/>
        <w:jc w:val="both"/>
        <w:rPr>
          <w:b/>
        </w:rPr>
      </w:pPr>
      <w:r w:rsidRPr="00DF7B22">
        <w:rPr>
          <w:b/>
        </w:rPr>
        <w:t>ASPETTI NON CLINICI</w:t>
      </w:r>
    </w:p>
    <w:p w14:paraId="2ECF6B54" w14:textId="77777777" w:rsidR="00C81B00" w:rsidRPr="0033523E" w:rsidRDefault="00C81B00" w:rsidP="00C81B00">
      <w:pPr>
        <w:pStyle w:val="Paragrafoelenco"/>
        <w:rPr>
          <w:b/>
        </w:rPr>
      </w:pPr>
    </w:p>
    <w:p w14:paraId="6655422A" w14:textId="77777777" w:rsidR="00C81B00" w:rsidRDefault="00C81B00" w:rsidP="00C81B00">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FD83E7D" w14:textId="77777777" w:rsidR="00C81B00" w:rsidRPr="0033523E" w:rsidRDefault="00C81B00" w:rsidP="00C81B00">
      <w:pPr>
        <w:pStyle w:val="Paragrafoelenco"/>
        <w:rPr>
          <w:b/>
        </w:rPr>
      </w:pPr>
    </w:p>
    <w:p w14:paraId="55E23D91" w14:textId="77777777" w:rsidR="00C81B00" w:rsidRPr="002E4DCB" w:rsidRDefault="00C81B00" w:rsidP="00C81B00">
      <w:pPr>
        <w:pStyle w:val="Paragrafoelenco"/>
        <w:numPr>
          <w:ilvl w:val="0"/>
          <w:numId w:val="1"/>
        </w:numPr>
        <w:spacing w:after="0" w:line="240" w:lineRule="auto"/>
        <w:jc w:val="both"/>
        <w:rPr>
          <w:b/>
        </w:rPr>
      </w:pPr>
      <w:r w:rsidRPr="002E4DCB">
        <w:rPr>
          <w:b/>
        </w:rPr>
        <w:t xml:space="preserve">CONSULTAZIONE </w:t>
      </w:r>
      <w:r>
        <w:rPr>
          <w:b/>
        </w:rPr>
        <w:t>SUL FOGLIO ILLUSTRATIVO</w:t>
      </w:r>
    </w:p>
    <w:p w14:paraId="6360BCC4" w14:textId="77777777" w:rsidR="00C81B00" w:rsidRDefault="00C81B00" w:rsidP="00C81B00">
      <w:pPr>
        <w:pStyle w:val="Paragrafoelenco"/>
        <w:spacing w:after="0" w:line="240" w:lineRule="auto"/>
        <w:ind w:left="1080"/>
        <w:jc w:val="both"/>
        <w:rPr>
          <w:b/>
        </w:rPr>
      </w:pPr>
    </w:p>
    <w:p w14:paraId="113683EC" w14:textId="77777777" w:rsidR="00C81B00" w:rsidRPr="00BC23ED" w:rsidRDefault="00C81B00" w:rsidP="00C81B00">
      <w:pPr>
        <w:pStyle w:val="Paragrafoelenco"/>
        <w:numPr>
          <w:ilvl w:val="0"/>
          <w:numId w:val="1"/>
        </w:numPr>
        <w:spacing w:after="0" w:line="240" w:lineRule="auto"/>
        <w:jc w:val="both"/>
        <w:rPr>
          <w:b/>
        </w:rPr>
      </w:pPr>
      <w:r w:rsidRPr="00BC23ED">
        <w:rPr>
          <w:b/>
        </w:rPr>
        <w:t>CONCLUSIONI, VALUTAZIONE DEL RAPPORTO BENEFICIO/RISCHIO E RACCOMANDAZIONI</w:t>
      </w:r>
    </w:p>
    <w:p w14:paraId="736FAA9B" w14:textId="77777777" w:rsidR="00C81B00" w:rsidRDefault="00C81B00" w:rsidP="00C81B00"/>
    <w:p w14:paraId="1DF0ED27" w14:textId="77777777" w:rsidR="00C81B00" w:rsidRDefault="00C81B00" w:rsidP="00C81B00">
      <w:pPr>
        <w:pStyle w:val="Paragrafoelenco"/>
        <w:numPr>
          <w:ilvl w:val="0"/>
          <w:numId w:val="2"/>
        </w:numPr>
        <w:spacing w:after="0" w:line="240" w:lineRule="auto"/>
        <w:rPr>
          <w:b/>
        </w:rPr>
      </w:pPr>
      <w:r>
        <w:rPr>
          <w:b/>
        </w:rPr>
        <w:t>I</w:t>
      </w:r>
      <w:r w:rsidRPr="008206E7">
        <w:rPr>
          <w:b/>
        </w:rPr>
        <w:t>NTRODUZIONE</w:t>
      </w:r>
    </w:p>
    <w:p w14:paraId="3EC6B9EC" w14:textId="77777777" w:rsidR="0099662E" w:rsidRPr="008206E7" w:rsidRDefault="0099662E" w:rsidP="0099662E">
      <w:pPr>
        <w:pStyle w:val="Paragrafoelenco"/>
        <w:spacing w:after="0" w:line="240" w:lineRule="auto"/>
        <w:ind w:left="1800"/>
        <w:rPr>
          <w:b/>
        </w:rPr>
      </w:pPr>
    </w:p>
    <w:p w14:paraId="68D77AE2" w14:textId="7EDB7722" w:rsidR="006330C3" w:rsidRPr="007461B9" w:rsidRDefault="00C81B00" w:rsidP="006330C3">
      <w:pPr>
        <w:spacing w:after="0" w:line="240" w:lineRule="auto"/>
        <w:jc w:val="both"/>
        <w:rPr>
          <w:rFonts w:eastAsia="Calibri" w:cs="Calibri"/>
          <w:bCs/>
          <w:color w:val="000000"/>
        </w:rPr>
      </w:pPr>
      <w:r w:rsidRPr="00D063B6">
        <w:t>Sulla base dei dati di qualità, sicurezza ed efficacia, l’AIFA ha rilasciato</w:t>
      </w:r>
      <w:r>
        <w:t xml:space="preserve"> </w:t>
      </w:r>
      <w:r w:rsidRPr="00D063B6">
        <w:t xml:space="preserve">a </w:t>
      </w:r>
      <w:proofErr w:type="spellStart"/>
      <w:r w:rsidR="007A43F6">
        <w:t>Biocodex</w:t>
      </w:r>
      <w:proofErr w:type="spellEnd"/>
      <w:r>
        <w:t xml:space="preserve"> </w:t>
      </w:r>
      <w:r w:rsidRPr="00D063B6">
        <w:t xml:space="preserve">l’autorizzazione all’immissione in commercio (AIC) </w:t>
      </w:r>
      <w:r>
        <w:rPr>
          <w:rFonts w:eastAsia="Calibri" w:cs="Calibri"/>
          <w:bCs/>
          <w:iCs/>
        </w:rPr>
        <w:t xml:space="preserve">per il medicinale </w:t>
      </w:r>
      <w:bookmarkStart w:id="3" w:name="_Hlk58347977"/>
      <w:r w:rsidR="00E95E8E">
        <w:rPr>
          <w:rFonts w:eastAsia="Calibri" w:cs="Calibri"/>
          <w:color w:val="000000"/>
        </w:rPr>
        <w:t>CODEX –</w:t>
      </w:r>
      <w:r w:rsidR="007A43F6">
        <w:rPr>
          <w:rFonts w:eastAsia="Calibri" w:cs="Calibri"/>
          <w:color w:val="000000"/>
        </w:rPr>
        <w:t xml:space="preserve"> </w:t>
      </w:r>
      <w:r w:rsidR="00E95E8E">
        <w:rPr>
          <w:rFonts w:eastAsia="Calibri" w:cs="Calibri"/>
          <w:color w:val="000000"/>
        </w:rPr>
        <w:t>“5 miliardi/8ml polvere e solvente per sospensione orale</w:t>
      </w:r>
      <w:r w:rsidR="007318BA">
        <w:rPr>
          <w:rFonts w:eastAsia="Calibri" w:cs="Calibri"/>
          <w:color w:val="000000"/>
        </w:rPr>
        <w:t>”</w:t>
      </w:r>
      <w:r w:rsidRPr="0020556E">
        <w:rPr>
          <w:rFonts w:eastAsia="Calibri" w:cs="Calibri"/>
          <w:color w:val="000000"/>
        </w:rPr>
        <w:t xml:space="preserve"> </w:t>
      </w:r>
      <w:bookmarkEnd w:id="3"/>
      <w:r>
        <w:t xml:space="preserve">il </w:t>
      </w:r>
      <w:r w:rsidR="00686602">
        <w:rPr>
          <w:rFonts w:eastAsia="Calibri" w:cs="Calibri"/>
          <w:bCs/>
          <w:iCs/>
        </w:rPr>
        <w:t>0</w:t>
      </w:r>
      <w:r w:rsidR="00686602" w:rsidRPr="006330C3">
        <w:rPr>
          <w:rFonts w:eastAsia="Calibri" w:cs="Calibri"/>
          <w:bCs/>
          <w:iCs/>
        </w:rPr>
        <w:t>2 febbraio 2024</w:t>
      </w:r>
      <w:r>
        <w:rPr>
          <w:rFonts w:eastAsia="Calibri" w:cs="Calibri"/>
          <w:bCs/>
          <w:color w:val="000000"/>
          <w:szCs w:val="24"/>
        </w:rPr>
        <w:t>.</w:t>
      </w:r>
      <w:r w:rsidR="006330C3" w:rsidRPr="006330C3">
        <w:t xml:space="preserve"> </w:t>
      </w:r>
    </w:p>
    <w:p w14:paraId="2D921C60" w14:textId="77777777" w:rsidR="00C81B00" w:rsidRDefault="00E95E8E" w:rsidP="00C81B00">
      <w:pPr>
        <w:autoSpaceDE w:val="0"/>
        <w:autoSpaceDN w:val="0"/>
        <w:adjustRightInd w:val="0"/>
        <w:spacing w:after="0" w:line="240" w:lineRule="auto"/>
        <w:jc w:val="both"/>
        <w:rPr>
          <w:rFonts w:eastAsia="Calibri" w:cs="Calibri"/>
          <w:color w:val="000000"/>
        </w:rPr>
      </w:pPr>
      <w:r>
        <w:rPr>
          <w:rFonts w:eastAsia="Calibri" w:cs="Calibri"/>
          <w:color w:val="000000"/>
        </w:rPr>
        <w:t>CODEX –</w:t>
      </w:r>
      <w:r w:rsidR="007A43F6">
        <w:rPr>
          <w:rFonts w:eastAsia="Calibri" w:cs="Calibri"/>
          <w:color w:val="000000"/>
        </w:rPr>
        <w:t xml:space="preserve"> </w:t>
      </w:r>
      <w:r>
        <w:rPr>
          <w:rFonts w:eastAsia="Calibri" w:cs="Calibri"/>
          <w:color w:val="000000"/>
        </w:rPr>
        <w:t>“5 miliardi/8ml polvere e solvente per sospensione orale</w:t>
      </w:r>
      <w:r w:rsidR="007318BA">
        <w:rPr>
          <w:rFonts w:eastAsia="Calibri" w:cs="Calibri"/>
          <w:color w:val="000000"/>
        </w:rPr>
        <w:t>”</w:t>
      </w:r>
      <w:r w:rsidR="00C81B00" w:rsidRPr="0020556E">
        <w:rPr>
          <w:rFonts w:eastAsia="Calibri" w:cs="Calibri"/>
          <w:color w:val="000000"/>
        </w:rPr>
        <w:t xml:space="preserve"> </w:t>
      </w:r>
      <w:r w:rsidR="00C81B00" w:rsidRPr="00FE36E7">
        <w:rPr>
          <w:rFonts w:eastAsia="Calibri" w:cs="Calibri"/>
          <w:color w:val="000000"/>
        </w:rPr>
        <w:t xml:space="preserve">può essere ottenuto </w:t>
      </w:r>
      <w:r w:rsidR="00C81B00">
        <w:rPr>
          <w:rFonts w:eastAsia="Calibri" w:cs="Calibri"/>
          <w:color w:val="000000"/>
        </w:rPr>
        <w:t>senza la</w:t>
      </w:r>
      <w:r w:rsidR="00C81B00" w:rsidRPr="00FE36E7">
        <w:rPr>
          <w:rFonts w:eastAsia="Calibri" w:cs="Calibri"/>
          <w:color w:val="000000"/>
        </w:rPr>
        <w:t xml:space="preserve"> prescrizione da parte del medico</w:t>
      </w:r>
      <w:r w:rsidR="00C81B00">
        <w:rPr>
          <w:rFonts w:eastAsia="Calibri" w:cs="Calibri"/>
          <w:color w:val="000000"/>
        </w:rPr>
        <w:t>.</w:t>
      </w:r>
    </w:p>
    <w:p w14:paraId="59575468" w14:textId="77777777" w:rsidR="004A1D6C" w:rsidRDefault="004A1D6C" w:rsidP="006330C3">
      <w:pPr>
        <w:spacing w:after="0" w:line="240" w:lineRule="auto"/>
        <w:jc w:val="both"/>
        <w:rPr>
          <w:rFonts w:eastAsia="Times New Roman" w:cs="Arial"/>
          <w:bCs/>
          <w:sz w:val="20"/>
          <w:szCs w:val="20"/>
        </w:rPr>
      </w:pPr>
      <w:r>
        <w:t>Questa</w:t>
      </w:r>
      <w:r w:rsidRPr="001117F8">
        <w:t xml:space="preserve"> procedura è stata presentata ai sensi </w:t>
      </w:r>
      <w:proofErr w:type="gramStart"/>
      <w:r w:rsidRPr="001117F8">
        <w:t>dell’</w:t>
      </w:r>
      <w:r w:rsidRPr="007A43F6">
        <w:rPr>
          <w:rFonts w:eastAsia="Times New Roman" w:cs="Arial"/>
          <w:bCs/>
          <w:sz w:val="20"/>
          <w:szCs w:val="20"/>
        </w:rPr>
        <w:t xml:space="preserve"> </w:t>
      </w:r>
      <w:r w:rsidRPr="00452F56">
        <w:rPr>
          <w:rFonts w:eastAsia="Times New Roman" w:cs="Arial"/>
          <w:bCs/>
          <w:sz w:val="20"/>
          <w:szCs w:val="20"/>
        </w:rPr>
        <w:t>Art.</w:t>
      </w:r>
      <w:proofErr w:type="gramEnd"/>
      <w:r w:rsidRPr="00452F56">
        <w:rPr>
          <w:rFonts w:eastAsia="Times New Roman" w:cs="Arial"/>
          <w:bCs/>
          <w:sz w:val="20"/>
          <w:szCs w:val="20"/>
        </w:rPr>
        <w:t xml:space="preserve"> 8(3) Direttiva 2001/83/CE, full dossier </w:t>
      </w:r>
      <w:proofErr w:type="spellStart"/>
      <w:r w:rsidRPr="00452F56">
        <w:rPr>
          <w:rFonts w:eastAsia="Times New Roman" w:cs="Arial"/>
          <w:bCs/>
          <w:sz w:val="20"/>
          <w:szCs w:val="20"/>
        </w:rPr>
        <w:t>application</w:t>
      </w:r>
      <w:proofErr w:type="spellEnd"/>
      <w:r w:rsidRPr="00452F56">
        <w:rPr>
          <w:rFonts w:eastAsia="Times New Roman" w:cs="Arial"/>
          <w:bCs/>
          <w:sz w:val="20"/>
          <w:szCs w:val="20"/>
        </w:rPr>
        <w:t xml:space="preserve"> (principio attivo noto)</w:t>
      </w:r>
    </w:p>
    <w:p w14:paraId="064E0934" w14:textId="77777777" w:rsidR="007A43F6" w:rsidRDefault="0099662E" w:rsidP="006330C3">
      <w:pPr>
        <w:spacing w:after="0" w:line="240" w:lineRule="auto"/>
        <w:jc w:val="both"/>
      </w:pPr>
      <w:r>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00C81B00" w:rsidRPr="00085E85">
        <w:rPr>
          <w:rFonts w:eastAsia="Calibri" w:cs="Calibri"/>
          <w:color w:val="000000"/>
        </w:rPr>
        <w:t xml:space="preserve">, </w:t>
      </w:r>
      <w:proofErr w:type="spellStart"/>
      <w:r w:rsidR="007A43F6" w:rsidRPr="000379D4">
        <w:t>Codex</w:t>
      </w:r>
      <w:proofErr w:type="spellEnd"/>
      <w:r w:rsidR="007A43F6">
        <w:t xml:space="preserve"> è un</w:t>
      </w:r>
      <w:r w:rsidR="007A43F6" w:rsidRPr="000379D4">
        <w:t xml:space="preserve"> probiotico il cui codice ATC è A07FA02, cont</w:t>
      </w:r>
      <w:r w:rsidR="007A43F6">
        <w:t>enente</w:t>
      </w:r>
      <w:r w:rsidR="007A43F6" w:rsidRPr="000379D4">
        <w:t xml:space="preserve"> il principio attivo </w:t>
      </w:r>
      <w:proofErr w:type="spellStart"/>
      <w:r w:rsidR="007A43F6" w:rsidRPr="0099662E">
        <w:rPr>
          <w:i/>
        </w:rPr>
        <w:t>Saccharomyces</w:t>
      </w:r>
      <w:proofErr w:type="spellEnd"/>
      <w:r w:rsidR="007A43F6" w:rsidRPr="0099662E">
        <w:rPr>
          <w:i/>
        </w:rPr>
        <w:t xml:space="preserve"> </w:t>
      </w:r>
      <w:proofErr w:type="spellStart"/>
      <w:r w:rsidR="007A43F6" w:rsidRPr="0099662E">
        <w:rPr>
          <w:i/>
        </w:rPr>
        <w:t>boulardii</w:t>
      </w:r>
      <w:proofErr w:type="spellEnd"/>
      <w:r w:rsidR="006330C3">
        <w:rPr>
          <w:i/>
        </w:rPr>
        <w:t>,</w:t>
      </w:r>
      <w:r w:rsidR="007A43F6" w:rsidRPr="000379D4">
        <w:t xml:space="preserve"> </w:t>
      </w:r>
      <w:r w:rsidR="007A43F6">
        <w:t xml:space="preserve">un lievito </w:t>
      </w:r>
      <w:r w:rsidR="007A43F6" w:rsidRPr="000379D4">
        <w:t>di una specie selezionata geneticamente resistente agli antibiotici.</w:t>
      </w:r>
    </w:p>
    <w:p w14:paraId="7AC3C72F" w14:textId="77777777" w:rsidR="00C81B00" w:rsidRPr="007461B9" w:rsidRDefault="00C81B00" w:rsidP="00C81B00">
      <w:pPr>
        <w:widowControl w:val="0"/>
        <w:spacing w:after="0" w:line="240" w:lineRule="auto"/>
        <w:jc w:val="both"/>
        <w:rPr>
          <w:iCs/>
          <w:highlight w:val="yellow"/>
        </w:rPr>
      </w:pPr>
    </w:p>
    <w:p w14:paraId="43BD583A" w14:textId="77777777" w:rsidR="006330C3" w:rsidRDefault="0099662E" w:rsidP="006330C3">
      <w:pPr>
        <w:autoSpaceDE w:val="0"/>
        <w:autoSpaceDN w:val="0"/>
        <w:adjustRightInd w:val="0"/>
        <w:spacing w:after="0" w:line="240" w:lineRule="auto"/>
        <w:jc w:val="both"/>
        <w:rPr>
          <w:rFonts w:cs="Helvetica"/>
        </w:rPr>
      </w:pPr>
      <w:r>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00C81B00" w:rsidRPr="00926BBD">
        <w:rPr>
          <w:rFonts w:eastAsia="Calibri" w:cs="Calibri"/>
          <w:color w:val="000000"/>
        </w:rPr>
        <w:t xml:space="preserve"> </w:t>
      </w:r>
      <w:r w:rsidR="00C81B00" w:rsidRPr="007461B9">
        <w:rPr>
          <w:rFonts w:cs="Helvetica"/>
        </w:rPr>
        <w:t xml:space="preserve">è indicato </w:t>
      </w:r>
      <w:r w:rsidR="00C81B00">
        <w:rPr>
          <w:rFonts w:cs="Helvetica"/>
        </w:rPr>
        <w:t>per:</w:t>
      </w:r>
    </w:p>
    <w:p w14:paraId="51EE702D" w14:textId="77777777" w:rsidR="007A43F6" w:rsidRDefault="007A43F6" w:rsidP="006330C3">
      <w:pPr>
        <w:autoSpaceDE w:val="0"/>
        <w:autoSpaceDN w:val="0"/>
        <w:adjustRightInd w:val="0"/>
        <w:spacing w:after="0" w:line="240" w:lineRule="auto"/>
        <w:jc w:val="both"/>
      </w:pPr>
      <w:r w:rsidRPr="007544D5">
        <w:rPr>
          <w:rFonts w:eastAsia="Calibri" w:cs="Calibri"/>
          <w:color w:val="000000"/>
        </w:rPr>
        <w:t xml:space="preserve">la </w:t>
      </w:r>
      <w:r w:rsidRPr="00921B6E">
        <w:t xml:space="preserve">prevenzione e </w:t>
      </w:r>
      <w:r>
        <w:t xml:space="preserve">il </w:t>
      </w:r>
      <w:r w:rsidRPr="00921B6E">
        <w:t>trattamento dell'alterazione del normale equilibrio della flora batterica intestinale (</w:t>
      </w:r>
      <w:proofErr w:type="spellStart"/>
      <w:r w:rsidRPr="00921B6E">
        <w:t>dismicrobismo</w:t>
      </w:r>
      <w:proofErr w:type="spellEnd"/>
      <w:r w:rsidRPr="00921B6E">
        <w:t xml:space="preserve"> intestinale) indotto dall’uso di antibiotici e sulfamidici (medicinali contro le infezioni)</w:t>
      </w:r>
      <w:r>
        <w:t xml:space="preserve">; la prevenzione e il trattamento </w:t>
      </w:r>
      <w:r w:rsidRPr="00921B6E">
        <w:t>delle carenze di vitamine nell’organismo (disvitaminosi) determinate</w:t>
      </w:r>
      <w:r>
        <w:t xml:space="preserve"> dall’uso di </w:t>
      </w:r>
      <w:r w:rsidRPr="00921B6E">
        <w:t>antibiotici e sulfamidici;</w:t>
      </w:r>
      <w:r w:rsidRPr="007544D5">
        <w:t xml:space="preserve"> </w:t>
      </w:r>
      <w:r>
        <w:t xml:space="preserve">la </w:t>
      </w:r>
      <w:r w:rsidRPr="00921B6E">
        <w:t>prevenzione e</w:t>
      </w:r>
      <w:r>
        <w:t xml:space="preserve"> il</w:t>
      </w:r>
      <w:r w:rsidRPr="00921B6E">
        <w:t xml:space="preserve"> trattamento delle "diarree del viaggiatore";</w:t>
      </w:r>
      <w:r w:rsidRPr="007544D5">
        <w:t xml:space="preserve"> </w:t>
      </w:r>
      <w:r>
        <w:t xml:space="preserve">per la </w:t>
      </w:r>
      <w:r w:rsidRPr="00921B6E">
        <w:t>terapia delle diarree acute di varie origini;</w:t>
      </w:r>
      <w:r w:rsidRPr="007544D5">
        <w:t xml:space="preserve"> </w:t>
      </w:r>
      <w:r>
        <w:t xml:space="preserve">per la </w:t>
      </w:r>
      <w:r w:rsidRPr="00921B6E">
        <w:t>terapia della sindrome del col</w:t>
      </w:r>
      <w:r>
        <w:t xml:space="preserve">on irritabile con alvo alterato e per la </w:t>
      </w:r>
      <w:r w:rsidRPr="00921B6E">
        <w:t>terapia delle infezioni da funghi (candidosi) del tratto digerente</w:t>
      </w:r>
      <w:r w:rsidR="004A1D6C">
        <w:t>.</w:t>
      </w:r>
    </w:p>
    <w:p w14:paraId="435256A6" w14:textId="77777777" w:rsidR="004A1D6C" w:rsidRPr="00254A35" w:rsidRDefault="004A1D6C" w:rsidP="006330C3">
      <w:pPr>
        <w:autoSpaceDE w:val="0"/>
        <w:autoSpaceDN w:val="0"/>
        <w:adjustRightInd w:val="0"/>
        <w:spacing w:after="0" w:line="240" w:lineRule="auto"/>
        <w:jc w:val="both"/>
      </w:pPr>
      <w:r w:rsidRPr="00254A35">
        <w:t xml:space="preserve">Poiché </w:t>
      </w:r>
      <w:r w:rsidR="00254A35" w:rsidRPr="00254A35">
        <w:t xml:space="preserve">CODEX – “5 miliardi/8ml polvere e solvente per sospensione </w:t>
      </w:r>
      <w:r w:rsidR="007318BA">
        <w:t>orale”</w:t>
      </w:r>
      <w:r w:rsidR="00254A35" w:rsidRPr="00254A35">
        <w:t xml:space="preserve"> </w:t>
      </w:r>
      <w:r w:rsidRPr="00254A35">
        <w:t>contiene</w:t>
      </w:r>
      <w:r w:rsidR="007318BA">
        <w:t xml:space="preserve"> un </w:t>
      </w:r>
      <w:r w:rsidRPr="00254A35">
        <w:t>principi</w:t>
      </w:r>
      <w:r w:rsidR="007318BA">
        <w:t>o</w:t>
      </w:r>
      <w:r w:rsidRPr="00254A35">
        <w:t xml:space="preserve"> attiv</w:t>
      </w:r>
      <w:r w:rsidR="007318BA">
        <w:t>o</w:t>
      </w:r>
      <w:r w:rsidRPr="00254A35">
        <w:t xml:space="preserve"> not</w:t>
      </w:r>
      <w:r w:rsidR="007318BA">
        <w:t>o</w:t>
      </w:r>
      <w:r w:rsidRPr="00254A35">
        <w:t xml:space="preserve">, il cui l’uso nell’uomo è autorizzato da almeno 10 anni nell’Unione europea, al fine di dimostrare l’efficacia e la sicurezza di </w:t>
      </w:r>
      <w:r w:rsidR="00254A35" w:rsidRPr="00254A35">
        <w:t xml:space="preserve">CODEX – “5 miliardi/8ml polvere e solvente per sospensione </w:t>
      </w:r>
      <w:r w:rsidR="007318BA">
        <w:t>orale”</w:t>
      </w:r>
      <w:r w:rsidRPr="00254A35">
        <w:t xml:space="preserve"> non sono stati forniti nuovi dati non clinici e clinici, ma sono stati presentati dati da letteratura scientifica che </w:t>
      </w:r>
      <w:r w:rsidR="00254A35" w:rsidRPr="00254A35">
        <w:t xml:space="preserve">ne </w:t>
      </w:r>
      <w:r w:rsidRPr="00254A35">
        <w:t>dimostrano l’efficacia e la sicurezza.</w:t>
      </w:r>
    </w:p>
    <w:p w14:paraId="48D2F226" w14:textId="77777777" w:rsidR="00C81B00" w:rsidRPr="00900C91" w:rsidRDefault="00C81B00" w:rsidP="007A43F6">
      <w:pPr>
        <w:spacing w:after="0" w:line="240" w:lineRule="auto"/>
        <w:jc w:val="both"/>
      </w:pPr>
    </w:p>
    <w:p w14:paraId="5FA07F75" w14:textId="77777777" w:rsidR="00C81B00" w:rsidRPr="00900C91" w:rsidRDefault="00C81B00" w:rsidP="00C81B00">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t>i</w:t>
      </w:r>
      <w:r w:rsidRPr="00900C91">
        <w:t>e</w:t>
      </w:r>
      <w:proofErr w:type="spellEnd"/>
      <w:r w:rsidRPr="00900C91">
        <w:t xml:space="preserve"> competenti hanno rilasciato i certificati GMP per i siti di produzione.</w:t>
      </w:r>
    </w:p>
    <w:p w14:paraId="2B469BAC" w14:textId="77777777" w:rsidR="00C81B00" w:rsidRPr="00900C91" w:rsidRDefault="00C81B00" w:rsidP="00C81B00">
      <w:pPr>
        <w:spacing w:after="0" w:line="240" w:lineRule="auto"/>
        <w:jc w:val="both"/>
        <w:rPr>
          <w:highlight w:val="yellow"/>
        </w:rPr>
      </w:pPr>
    </w:p>
    <w:p w14:paraId="4ECEEC1A" w14:textId="77777777" w:rsidR="00C81B00" w:rsidRPr="00900C91" w:rsidRDefault="00C81B00" w:rsidP="00C81B00">
      <w:pPr>
        <w:spacing w:after="0" w:line="240" w:lineRule="auto"/>
        <w:jc w:val="both"/>
      </w:pPr>
      <w:r w:rsidRPr="001117F8">
        <w:lastRenderedPageBreak/>
        <w:t>Il sistema di Farmacovigilanza descritto dal titolare dell’AIC è conforme ai requisiti previsti dalla normativa corrente. È stato presentato un Piano di gestione del rischio (</w:t>
      </w:r>
      <w:proofErr w:type="spellStart"/>
      <w:r w:rsidRPr="001117F8">
        <w:rPr>
          <w:i/>
        </w:rPr>
        <w:t>Risk</w:t>
      </w:r>
      <w:proofErr w:type="spellEnd"/>
      <w:r w:rsidRPr="001117F8">
        <w:rPr>
          <w:i/>
        </w:rPr>
        <w:t xml:space="preserve"> Management Plan</w:t>
      </w:r>
      <w:r w:rsidRPr="001117F8">
        <w:t xml:space="preserve"> – RMP) accettabile.</w:t>
      </w:r>
    </w:p>
    <w:p w14:paraId="73447A62" w14:textId="77777777" w:rsidR="00C81B00" w:rsidRPr="00900C91" w:rsidRDefault="00C81B00" w:rsidP="00C81B00">
      <w:pPr>
        <w:spacing w:after="0" w:line="240" w:lineRule="auto"/>
        <w:jc w:val="both"/>
      </w:pPr>
    </w:p>
    <w:p w14:paraId="2517F2BF" w14:textId="77777777" w:rsidR="00C81B00" w:rsidRDefault="00C81B00" w:rsidP="00C81B00">
      <w:pPr>
        <w:spacing w:after="0" w:line="240" w:lineRule="auto"/>
        <w:jc w:val="both"/>
      </w:pPr>
      <w:r w:rsidRPr="00900C91">
        <w:t xml:space="preserve">Il titolare di AIC ha presentato una adeguata giustificazione della non presentazione della Valutazione del Rischio ambientale; questo approccio è accettabile in quanto </w:t>
      </w:r>
      <w:r w:rsidR="0099662E">
        <w:rPr>
          <w:rFonts w:eastAsia="Calibri" w:cs="Calibri"/>
          <w:color w:val="000000"/>
        </w:rPr>
        <w:t xml:space="preserve">CODEX – “5 </w:t>
      </w:r>
      <w:r w:rsidR="00E95E8E">
        <w:rPr>
          <w:rFonts w:eastAsia="Calibri" w:cs="Calibri"/>
          <w:color w:val="000000"/>
        </w:rPr>
        <w:t>miliardi/8ml polvere e solvente per sospensione orale</w:t>
      </w:r>
      <w:r w:rsidR="007318BA">
        <w:rPr>
          <w:rFonts w:eastAsia="Calibri" w:cs="Calibri"/>
          <w:color w:val="000000"/>
        </w:rPr>
        <w:t>”</w:t>
      </w:r>
      <w:r w:rsidRPr="00926BBD">
        <w:rPr>
          <w:rFonts w:eastAsia="Calibri" w:cs="Calibri"/>
          <w:color w:val="000000"/>
        </w:rPr>
        <w:t xml:space="preserve"> </w:t>
      </w:r>
      <w:r w:rsidRPr="00900C91">
        <w:t xml:space="preserve">contiene </w:t>
      </w:r>
      <w:r>
        <w:t xml:space="preserve">un </w:t>
      </w:r>
      <w:r w:rsidRPr="00900C91">
        <w:t>principi</w:t>
      </w:r>
      <w:r>
        <w:t xml:space="preserve">o attivo noto </w:t>
      </w:r>
      <w:r w:rsidRPr="00900C91">
        <w:t>present</w:t>
      </w:r>
      <w:r>
        <w:t>e</w:t>
      </w:r>
      <w:r w:rsidRPr="00900C91">
        <w:t xml:space="preserve"> in medicinali autorizzati; inoltre, non sono presenti componenti geneticamente modificati; il metodo di produzione e la formulazione del medicinale non presentano problematiche di carattere ambientale.</w:t>
      </w:r>
    </w:p>
    <w:p w14:paraId="22C847A7" w14:textId="77777777" w:rsidR="00C81B00" w:rsidRDefault="00C81B00" w:rsidP="00C81B00">
      <w:pPr>
        <w:spacing w:after="0" w:line="240" w:lineRule="auto"/>
        <w:jc w:val="both"/>
      </w:pPr>
    </w:p>
    <w:p w14:paraId="7871A955" w14:textId="77777777" w:rsidR="005C6B7B" w:rsidRDefault="005C6B7B" w:rsidP="00C81B00">
      <w:pPr>
        <w:spacing w:after="0" w:line="240" w:lineRule="auto"/>
        <w:jc w:val="both"/>
      </w:pPr>
    </w:p>
    <w:p w14:paraId="3B7A0FA6" w14:textId="77777777" w:rsidR="00C81B00" w:rsidRDefault="00C81B00" w:rsidP="00C81B00">
      <w:pPr>
        <w:spacing w:after="0" w:line="240" w:lineRule="auto"/>
        <w:jc w:val="both"/>
      </w:pPr>
    </w:p>
    <w:p w14:paraId="54B73130" w14:textId="77777777" w:rsidR="00C81B00" w:rsidRDefault="00C81B00" w:rsidP="00C81B00">
      <w:pPr>
        <w:pStyle w:val="Paragrafoelenco"/>
        <w:numPr>
          <w:ilvl w:val="0"/>
          <w:numId w:val="2"/>
        </w:numPr>
        <w:spacing w:after="0" w:line="240" w:lineRule="auto"/>
        <w:jc w:val="both"/>
        <w:rPr>
          <w:b/>
        </w:rPr>
      </w:pPr>
      <w:r w:rsidRPr="0099662E">
        <w:rPr>
          <w:b/>
        </w:rPr>
        <w:t>ASPETTI DI QUALITA’</w:t>
      </w:r>
    </w:p>
    <w:p w14:paraId="12E6EF22" w14:textId="77777777" w:rsidR="005C6B7B" w:rsidRPr="0099662E" w:rsidRDefault="005C6B7B" w:rsidP="005C6B7B">
      <w:pPr>
        <w:pStyle w:val="Paragrafoelenco"/>
        <w:spacing w:after="0" w:line="240" w:lineRule="auto"/>
        <w:ind w:left="1800"/>
        <w:jc w:val="both"/>
        <w:rPr>
          <w:b/>
        </w:rPr>
      </w:pPr>
    </w:p>
    <w:p w14:paraId="4070A605" w14:textId="77777777" w:rsidR="00C81B00" w:rsidRDefault="00C81B00" w:rsidP="00C81B00">
      <w:pPr>
        <w:spacing w:after="0" w:line="240" w:lineRule="auto"/>
        <w:jc w:val="both"/>
        <w:rPr>
          <w:b/>
        </w:rPr>
      </w:pPr>
      <w:r w:rsidRPr="00EF6711">
        <w:rPr>
          <w:b/>
        </w:rPr>
        <w:t xml:space="preserve">II.1 PRINCIPIO ATTIVO </w:t>
      </w:r>
    </w:p>
    <w:p w14:paraId="3C9DF046" w14:textId="77777777" w:rsidR="00C81B00" w:rsidRPr="007652E8" w:rsidRDefault="00B9773E" w:rsidP="00C81B00">
      <w:pPr>
        <w:spacing w:after="0" w:line="240" w:lineRule="auto"/>
        <w:jc w:val="both"/>
      </w:pPr>
      <w:r w:rsidRPr="0099662E">
        <w:t xml:space="preserve">Il prodotto farmaceutico è conforme alla monografia generale sui prodotti </w:t>
      </w:r>
      <w:proofErr w:type="spellStart"/>
      <w:r w:rsidRPr="0099662E">
        <w:t>bioterapeutici</w:t>
      </w:r>
      <w:proofErr w:type="spellEnd"/>
      <w:r w:rsidRPr="0099662E">
        <w:t xml:space="preserve"> vivi per uso umano (</w:t>
      </w:r>
      <w:proofErr w:type="spellStart"/>
      <w:r w:rsidRPr="0099662E">
        <w:t>Eur</w:t>
      </w:r>
      <w:proofErr w:type="spellEnd"/>
      <w:r w:rsidRPr="0099662E">
        <w:t xml:space="preserve">. </w:t>
      </w:r>
      <w:proofErr w:type="spellStart"/>
      <w:r w:rsidRPr="0099662E">
        <w:t>Ph</w:t>
      </w:r>
      <w:proofErr w:type="spellEnd"/>
      <w:r w:rsidRPr="0099662E">
        <w:t>. 3053)</w:t>
      </w:r>
      <w:r w:rsidR="00C81B00">
        <w:t>.</w:t>
      </w:r>
      <w:r w:rsidR="00C81B00" w:rsidRPr="007652E8">
        <w:t xml:space="preserve"> </w:t>
      </w:r>
    </w:p>
    <w:p w14:paraId="29D00935" w14:textId="28A052A4" w:rsidR="00945CE3" w:rsidRPr="007318BA" w:rsidRDefault="008C43A7" w:rsidP="00C81B00">
      <w:pPr>
        <w:spacing w:after="0" w:line="240" w:lineRule="auto"/>
        <w:jc w:val="both"/>
      </w:pPr>
      <w:r w:rsidRPr="008C43A7">
        <w:t xml:space="preserve"> </w:t>
      </w:r>
      <w:r>
        <w:t>Il principio attivo</w:t>
      </w:r>
      <w:r w:rsidRPr="008C43A7">
        <w:t xml:space="preserve"> è un lievito,</w:t>
      </w:r>
      <w:r>
        <w:t xml:space="preserve"> </w:t>
      </w:r>
      <w:proofErr w:type="spellStart"/>
      <w:r w:rsidRPr="008C43A7">
        <w:rPr>
          <w:i/>
          <w:iCs/>
        </w:rPr>
        <w:t>Saccharomyces</w:t>
      </w:r>
      <w:proofErr w:type="spellEnd"/>
      <w:r w:rsidRPr="008C43A7">
        <w:rPr>
          <w:i/>
          <w:iCs/>
        </w:rPr>
        <w:t xml:space="preserve"> </w:t>
      </w:r>
      <w:proofErr w:type="spellStart"/>
      <w:r w:rsidRPr="008C43A7">
        <w:rPr>
          <w:i/>
          <w:iCs/>
        </w:rPr>
        <w:t>boulardii</w:t>
      </w:r>
      <w:proofErr w:type="spellEnd"/>
      <w:r w:rsidRPr="008C43A7">
        <w:rPr>
          <w:i/>
          <w:iCs/>
        </w:rPr>
        <w:t xml:space="preserve"> </w:t>
      </w:r>
      <w:r w:rsidRPr="008C43A7">
        <w:t>CNCM I-745</w:t>
      </w:r>
      <w:r>
        <w:t xml:space="preserve"> liofilizzato.</w:t>
      </w:r>
      <w:r w:rsidR="0029592D">
        <w:t xml:space="preserve"> </w:t>
      </w:r>
      <w:r w:rsidR="004A1D6C" w:rsidRPr="007318BA">
        <w:t xml:space="preserve">Dal momento che la procedura in oggetto è stata presentata come </w:t>
      </w:r>
      <w:r w:rsidR="004A1D6C" w:rsidRPr="007318BA">
        <w:rPr>
          <w:i/>
        </w:rPr>
        <w:t xml:space="preserve">line </w:t>
      </w:r>
      <w:proofErr w:type="spellStart"/>
      <w:r w:rsidR="004A1D6C" w:rsidRPr="007318BA">
        <w:rPr>
          <w:i/>
        </w:rPr>
        <w:t>extension</w:t>
      </w:r>
      <w:proofErr w:type="spellEnd"/>
      <w:r w:rsidR="004A1D6C" w:rsidRPr="007318BA">
        <w:t xml:space="preserve"> del medicinale autorizzato </w:t>
      </w:r>
      <w:proofErr w:type="spellStart"/>
      <w:r w:rsidR="004A1D6C" w:rsidRPr="007318BA">
        <w:t>Codex</w:t>
      </w:r>
      <w:proofErr w:type="spellEnd"/>
      <w:r w:rsidR="004A1D6C" w:rsidRPr="007318BA">
        <w:t xml:space="preserve">, per aggiunta della nuova forma farmaceutica </w:t>
      </w:r>
      <w:r w:rsidR="007318BA" w:rsidRPr="007318BA">
        <w:t>“</w:t>
      </w:r>
      <w:r w:rsidR="009178DD" w:rsidRPr="007318BA">
        <w:t xml:space="preserve">polvere e solvente per sospensione </w:t>
      </w:r>
      <w:r w:rsidR="007318BA" w:rsidRPr="007318BA">
        <w:t>orale”</w:t>
      </w:r>
      <w:r w:rsidR="004A1D6C" w:rsidRPr="007318BA">
        <w:t xml:space="preserve">, le sezioni relative alla produzione del principio attivo non sono state nuovamente oggetto di valutazione nella presente procedura, in quanto già valutate nell’ambito dell’iter autorizzativo e post autorizzativo del medicinale </w:t>
      </w:r>
      <w:proofErr w:type="spellStart"/>
      <w:r w:rsidR="004A1D6C" w:rsidRPr="007318BA">
        <w:t>Codex</w:t>
      </w:r>
      <w:proofErr w:type="spellEnd"/>
      <w:r w:rsidR="00254A35" w:rsidRPr="007318BA">
        <w:t xml:space="preserve"> polvere</w:t>
      </w:r>
      <w:r w:rsidR="007318BA">
        <w:t xml:space="preserve"> per sospensione</w:t>
      </w:r>
      <w:r w:rsidR="004A1D6C" w:rsidRPr="007318BA">
        <w:t xml:space="preserve">. </w:t>
      </w:r>
    </w:p>
    <w:p w14:paraId="2CFE0933" w14:textId="77777777" w:rsidR="00C81B00" w:rsidRPr="005C71FC" w:rsidRDefault="00C81B00" w:rsidP="00C81B00">
      <w:pPr>
        <w:spacing w:after="0" w:line="240" w:lineRule="auto"/>
        <w:jc w:val="both"/>
        <w:rPr>
          <w:b/>
        </w:rPr>
      </w:pPr>
      <w:r w:rsidRPr="005C71FC">
        <w:rPr>
          <w:b/>
        </w:rPr>
        <w:t>II.2 PRODOTTO FINITO</w:t>
      </w:r>
    </w:p>
    <w:p w14:paraId="28B3C64A" w14:textId="77777777" w:rsidR="00C81B00" w:rsidRPr="00532E32" w:rsidRDefault="00C81B00" w:rsidP="00C81B00">
      <w:pPr>
        <w:spacing w:after="0" w:line="240" w:lineRule="auto"/>
        <w:jc w:val="both"/>
        <w:rPr>
          <w:b/>
        </w:rPr>
      </w:pPr>
      <w:r w:rsidRPr="00532E32">
        <w:rPr>
          <w:b/>
        </w:rPr>
        <w:t>Descrizione e composizione</w:t>
      </w:r>
    </w:p>
    <w:p w14:paraId="13CAD9C8" w14:textId="77777777" w:rsidR="00C81B00" w:rsidRPr="005C6B7B" w:rsidRDefault="00E95E8E" w:rsidP="00C81B00">
      <w:pPr>
        <w:widowControl w:val="0"/>
        <w:spacing w:after="0" w:line="240" w:lineRule="auto"/>
        <w:jc w:val="both"/>
      </w:pPr>
      <w:r>
        <w:rPr>
          <w:rFonts w:eastAsia="Calibri" w:cs="Calibri"/>
          <w:color w:val="000000"/>
        </w:rPr>
        <w:t>CODEX –</w:t>
      </w:r>
      <w:r w:rsidR="0099662E">
        <w:rPr>
          <w:rFonts w:eastAsia="Calibri" w:cs="Calibri"/>
          <w:color w:val="000000"/>
        </w:rPr>
        <w:t xml:space="preserve"> </w:t>
      </w:r>
      <w:r>
        <w:rPr>
          <w:rFonts w:eastAsia="Calibri" w:cs="Calibri"/>
          <w:color w:val="000000"/>
        </w:rPr>
        <w:t xml:space="preserve">“5 miliardi/8ml polvere e solvente per sospensione </w:t>
      </w:r>
      <w:r w:rsidR="007318BA">
        <w:rPr>
          <w:rFonts w:eastAsia="Calibri" w:cs="Calibri"/>
          <w:color w:val="000000"/>
        </w:rPr>
        <w:t>orale”</w:t>
      </w:r>
      <w:r w:rsidR="00C81B00" w:rsidRPr="00E35CB2">
        <w:rPr>
          <w:rFonts w:eastAsia="Calibri" w:cs="Calibri"/>
          <w:color w:val="000000"/>
        </w:rPr>
        <w:t xml:space="preserve"> </w:t>
      </w:r>
      <w:r w:rsidR="00C81B00" w:rsidRPr="000E0632">
        <w:rPr>
          <w:rFonts w:eastAsia="Calibri" w:cs="Calibri"/>
          <w:color w:val="000000"/>
        </w:rPr>
        <w:t xml:space="preserve">è disponibile </w:t>
      </w:r>
      <w:r w:rsidR="00C81B00">
        <w:rPr>
          <w:rFonts w:eastAsia="Calibri" w:cs="Calibri"/>
          <w:color w:val="000000"/>
        </w:rPr>
        <w:t xml:space="preserve">anche </w:t>
      </w:r>
      <w:r w:rsidR="00C81B00" w:rsidRPr="000E0632">
        <w:rPr>
          <w:rFonts w:eastAsia="Calibri" w:cs="Calibri"/>
          <w:color w:val="000000"/>
        </w:rPr>
        <w:t xml:space="preserve">in </w:t>
      </w:r>
      <w:r w:rsidR="00C81B00" w:rsidRPr="00E35CB2">
        <w:rPr>
          <w:rFonts w:eastAsia="Calibri" w:cs="Calibri"/>
          <w:color w:val="000000"/>
        </w:rPr>
        <w:t>capsule</w:t>
      </w:r>
      <w:r w:rsidR="005C6B7B">
        <w:rPr>
          <w:rFonts w:eastAsia="Calibri" w:cs="Calibri"/>
          <w:color w:val="000000"/>
        </w:rPr>
        <w:t xml:space="preserve"> e polvere </w:t>
      </w:r>
      <w:r w:rsidR="005C6B7B" w:rsidRPr="005C6B7B">
        <w:t>per sospensione orale</w:t>
      </w:r>
      <w:r w:rsidR="00C81B00" w:rsidRPr="005C6B7B">
        <w:t>.</w:t>
      </w:r>
    </w:p>
    <w:p w14:paraId="6811796A" w14:textId="77777777" w:rsidR="00C81B00" w:rsidRPr="005C6B7B" w:rsidRDefault="00C81B00" w:rsidP="00C81B00">
      <w:pPr>
        <w:tabs>
          <w:tab w:val="left" w:pos="720"/>
        </w:tabs>
        <w:spacing w:after="0" w:line="240" w:lineRule="auto"/>
        <w:jc w:val="both"/>
      </w:pPr>
      <w:r w:rsidRPr="005C6B7B">
        <w:t xml:space="preserve">La presente Relazione Pubblica di Valutazione prende in considerazione unicamente </w:t>
      </w:r>
      <w:r w:rsidR="0099662E" w:rsidRPr="005C6B7B">
        <w:t xml:space="preserve">CODEX – “5 </w:t>
      </w:r>
      <w:r w:rsidR="00E95E8E" w:rsidRPr="005C6B7B">
        <w:t xml:space="preserve">miliardi/8ml polvere e solvente per sospensione </w:t>
      </w:r>
      <w:r w:rsidR="007318BA">
        <w:t>orale”</w:t>
      </w:r>
      <w:r w:rsidRPr="005C6B7B">
        <w:t>, oggetto dell’ultima autorizzazione.</w:t>
      </w:r>
    </w:p>
    <w:p w14:paraId="016BB459" w14:textId="2A3154D6" w:rsidR="00C81B00" w:rsidRPr="005C6B7B" w:rsidRDefault="00C81B00" w:rsidP="00C81B00">
      <w:pPr>
        <w:spacing w:after="0" w:line="240" w:lineRule="auto"/>
        <w:jc w:val="both"/>
      </w:pPr>
      <w:r w:rsidRPr="005C6B7B">
        <w:t xml:space="preserve">Gli eccipienti sono: </w:t>
      </w:r>
      <w:r w:rsidR="00945CE3" w:rsidRPr="005C6B7B">
        <w:t>lattosio monoidrato, fruttosio, aroma frutti di bosco (contenente: propilene glicole, alcol benzilico, etanolo), acido citrico, sorbato di potassio, sodio benzoato, acqua depurata</w:t>
      </w:r>
      <w:r w:rsidRPr="005C6B7B">
        <w:t>. Nessun eccipiente è ottenuto da organismi geneticamente modificati; non sono presenti eccipienti mai utilizzati nell’uomo.</w:t>
      </w:r>
    </w:p>
    <w:p w14:paraId="1BF26FD5" w14:textId="77777777" w:rsidR="00C81B00" w:rsidRDefault="00C81B00" w:rsidP="00C81B00">
      <w:pPr>
        <w:spacing w:after="0" w:line="240" w:lineRule="auto"/>
        <w:jc w:val="both"/>
      </w:pPr>
    </w:p>
    <w:p w14:paraId="3EB90C61" w14:textId="77777777" w:rsidR="00C81B00" w:rsidRPr="009320D1" w:rsidRDefault="00C81B00" w:rsidP="00C81B00">
      <w:pPr>
        <w:spacing w:after="0" w:line="240" w:lineRule="auto"/>
        <w:jc w:val="both"/>
        <w:rPr>
          <w:b/>
        </w:rPr>
      </w:pPr>
      <w:r w:rsidRPr="009320D1">
        <w:rPr>
          <w:b/>
        </w:rPr>
        <w:t>Sviluppo farmaceutico</w:t>
      </w:r>
    </w:p>
    <w:p w14:paraId="5C1CCDF3" w14:textId="77777777" w:rsidR="00C81B00" w:rsidRDefault="00C81B00" w:rsidP="00C81B00">
      <w:pPr>
        <w:spacing w:after="0" w:line="240" w:lineRule="auto"/>
        <w:jc w:val="both"/>
      </w:pPr>
      <w:r>
        <w:t>Sono stati forniti dettagli dello sviluppo farmaceutico e questi sono stati ritenuti soddisfacenti.</w:t>
      </w:r>
    </w:p>
    <w:p w14:paraId="5815CA3A" w14:textId="77777777" w:rsidR="00C81B00" w:rsidRDefault="00C81B00" w:rsidP="00C81B00">
      <w:pPr>
        <w:spacing w:after="0" w:line="240" w:lineRule="auto"/>
        <w:jc w:val="both"/>
      </w:pPr>
    </w:p>
    <w:p w14:paraId="56FC02F0" w14:textId="77777777" w:rsidR="00C81B00" w:rsidRPr="0062626E" w:rsidRDefault="00C81B00" w:rsidP="00C81B00">
      <w:pPr>
        <w:spacing w:after="0" w:line="240" w:lineRule="auto"/>
        <w:jc w:val="both"/>
        <w:rPr>
          <w:b/>
        </w:rPr>
      </w:pPr>
      <w:r w:rsidRPr="0062626E">
        <w:rPr>
          <w:b/>
        </w:rPr>
        <w:t xml:space="preserve">Produzione </w:t>
      </w:r>
    </w:p>
    <w:p w14:paraId="1D09924C" w14:textId="77777777" w:rsidR="00C81B00" w:rsidRDefault="00C81B00" w:rsidP="00C81B00">
      <w:pPr>
        <w:spacing w:after="0" w:line="240" w:lineRule="auto"/>
        <w:jc w:val="both"/>
      </w:pPr>
      <w:r>
        <w:t>Sono stati forniti una descrizione del metodo di produzione e la relativa flow-chart.</w:t>
      </w:r>
    </w:p>
    <w:p w14:paraId="133E30AC" w14:textId="77777777" w:rsidR="00C81B00" w:rsidRDefault="00C81B00" w:rsidP="00C81B00">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14:paraId="53DDFFC3" w14:textId="77777777" w:rsidR="00C81B00" w:rsidRDefault="00C81B00" w:rsidP="00C81B00">
      <w:pPr>
        <w:spacing w:after="0" w:line="240" w:lineRule="auto"/>
        <w:jc w:val="both"/>
      </w:pPr>
    </w:p>
    <w:p w14:paraId="06A9CE69" w14:textId="77777777" w:rsidR="00C81B00" w:rsidRPr="0062626E" w:rsidRDefault="00C81B00" w:rsidP="00C81B00">
      <w:pPr>
        <w:spacing w:after="0" w:line="240" w:lineRule="auto"/>
        <w:jc w:val="both"/>
        <w:rPr>
          <w:b/>
        </w:rPr>
      </w:pPr>
      <w:r w:rsidRPr="0062626E">
        <w:rPr>
          <w:b/>
        </w:rPr>
        <w:t>Specifiche del prodotto finito</w:t>
      </w:r>
    </w:p>
    <w:p w14:paraId="3B603B35" w14:textId="77777777" w:rsidR="00C81B00" w:rsidRPr="00254A35" w:rsidRDefault="00D43596" w:rsidP="00254A35">
      <w:pPr>
        <w:pStyle w:val="Default"/>
        <w:rPr>
          <w:rFonts w:asciiTheme="minorHAnsi" w:hAnsiTheme="minorHAnsi" w:cstheme="minorBidi"/>
          <w:color w:val="auto"/>
          <w:sz w:val="22"/>
          <w:szCs w:val="22"/>
        </w:rPr>
      </w:pPr>
      <w:r w:rsidRPr="00254A35">
        <w:rPr>
          <w:rFonts w:asciiTheme="minorHAnsi" w:hAnsiTheme="minorHAnsi" w:cstheme="minorBidi"/>
          <w:color w:val="auto"/>
          <w:sz w:val="22"/>
          <w:szCs w:val="22"/>
        </w:rPr>
        <w:t xml:space="preserve">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 </w:t>
      </w:r>
      <w:r w:rsidRPr="005C71FC">
        <w:rPr>
          <w:rFonts w:asciiTheme="minorHAnsi" w:hAnsiTheme="minorHAnsi" w:cstheme="minorBidi"/>
          <w:color w:val="auto"/>
          <w:sz w:val="22"/>
          <w:szCs w:val="22"/>
        </w:rPr>
        <w:t>Sono stati forniti, infine, certificati analitici per gli standard di riferimento utilizzati.</w:t>
      </w:r>
    </w:p>
    <w:p w14:paraId="75CC2868" w14:textId="77777777" w:rsidR="00C81B00" w:rsidRPr="0071578E" w:rsidRDefault="00C81B00" w:rsidP="00C81B00">
      <w:pPr>
        <w:spacing w:after="0" w:line="240" w:lineRule="auto"/>
        <w:jc w:val="both"/>
        <w:rPr>
          <w:b/>
        </w:rPr>
      </w:pPr>
      <w:r w:rsidRPr="0071578E">
        <w:rPr>
          <w:b/>
        </w:rPr>
        <w:t>Contenitore</w:t>
      </w:r>
    </w:p>
    <w:p w14:paraId="34371AEA" w14:textId="77777777" w:rsidR="00C81B00" w:rsidRPr="001117F8" w:rsidRDefault="0099662E" w:rsidP="00C81B00">
      <w:pPr>
        <w:pStyle w:val="Default"/>
        <w:rPr>
          <w:rFonts w:asciiTheme="minorHAnsi" w:hAnsiTheme="minorHAnsi" w:cstheme="minorBidi"/>
          <w:color w:val="auto"/>
          <w:sz w:val="22"/>
          <w:szCs w:val="22"/>
        </w:rPr>
      </w:pPr>
      <w:r>
        <w:rPr>
          <w:rFonts w:asciiTheme="minorHAnsi" w:hAnsiTheme="minorHAnsi" w:cstheme="minorBidi"/>
          <w:color w:val="auto"/>
          <w:sz w:val="22"/>
          <w:szCs w:val="22"/>
        </w:rPr>
        <w:t xml:space="preserve">CODEX – “5 </w:t>
      </w:r>
      <w:r w:rsidR="00E95E8E">
        <w:rPr>
          <w:rFonts w:asciiTheme="minorHAnsi" w:hAnsiTheme="minorHAnsi" w:cstheme="minorBidi"/>
          <w:color w:val="auto"/>
          <w:sz w:val="22"/>
          <w:szCs w:val="22"/>
        </w:rPr>
        <w:t xml:space="preserve">miliardi/8ml polvere e solvente per sospensione </w:t>
      </w:r>
      <w:r w:rsidR="007318BA">
        <w:rPr>
          <w:rFonts w:asciiTheme="minorHAnsi" w:hAnsiTheme="minorHAnsi" w:cstheme="minorBidi"/>
          <w:color w:val="auto"/>
          <w:sz w:val="22"/>
          <w:szCs w:val="22"/>
        </w:rPr>
        <w:t>orale”</w:t>
      </w:r>
      <w:r w:rsidR="00C81B00" w:rsidRPr="001117F8">
        <w:rPr>
          <w:rFonts w:asciiTheme="minorHAnsi" w:hAnsiTheme="minorHAnsi" w:cstheme="minorBidi"/>
          <w:color w:val="auto"/>
          <w:sz w:val="22"/>
          <w:szCs w:val="22"/>
        </w:rPr>
        <w:t xml:space="preserve"> è c</w:t>
      </w:r>
      <w:r w:rsidR="005C6B7B">
        <w:rPr>
          <w:rFonts w:asciiTheme="minorHAnsi" w:hAnsiTheme="minorHAnsi" w:cstheme="minorBidi"/>
          <w:color w:val="auto"/>
          <w:sz w:val="22"/>
          <w:szCs w:val="22"/>
        </w:rPr>
        <w:t>onfezionato in</w:t>
      </w:r>
      <w:r w:rsidR="00945CE3" w:rsidRPr="005C6B7B">
        <w:rPr>
          <w:rFonts w:asciiTheme="minorHAnsi" w:hAnsiTheme="minorHAnsi" w:cstheme="minorBidi"/>
          <w:color w:val="auto"/>
          <w:sz w:val="22"/>
          <w:szCs w:val="22"/>
        </w:rPr>
        <w:t xml:space="preserve"> flaconcini assemblati</w:t>
      </w:r>
      <w:r w:rsidR="00945CE3" w:rsidRPr="000C66F8">
        <w:t xml:space="preserve"> </w:t>
      </w:r>
      <w:r w:rsidR="00945CE3" w:rsidRPr="005C6B7B">
        <w:rPr>
          <w:rFonts w:asciiTheme="minorHAnsi" w:hAnsiTheme="minorHAnsi" w:cstheme="minorBidi"/>
          <w:color w:val="auto"/>
          <w:sz w:val="22"/>
          <w:szCs w:val="22"/>
        </w:rPr>
        <w:t>con un tappo contenente la sostanza farmaceutica. Il flaconcino, chiuso con il tappo, contiene 8 ml di soluzione zuccherata.</w:t>
      </w:r>
      <w:r w:rsidR="00C81B00" w:rsidRPr="001117F8">
        <w:rPr>
          <w:rFonts w:asciiTheme="minorHAnsi" w:hAnsiTheme="minorHAnsi" w:cstheme="minorBidi"/>
          <w:color w:val="auto"/>
          <w:sz w:val="22"/>
          <w:szCs w:val="22"/>
        </w:rPr>
        <w:t xml:space="preserve"> Sono state fornite specifiche e certificati analitici per tutti i componenti del confezionamento primario, che è adeguato per il medicinale.</w:t>
      </w:r>
    </w:p>
    <w:p w14:paraId="411043AC" w14:textId="77777777" w:rsidR="00C81B00" w:rsidRPr="0071578E" w:rsidRDefault="00C81B00" w:rsidP="00C81B00">
      <w:pPr>
        <w:spacing w:after="0" w:line="240" w:lineRule="auto"/>
        <w:jc w:val="both"/>
      </w:pPr>
    </w:p>
    <w:p w14:paraId="07B92C44" w14:textId="77777777" w:rsidR="00342801" w:rsidRDefault="00342801" w:rsidP="00C81B00">
      <w:pPr>
        <w:spacing w:after="0" w:line="240" w:lineRule="auto"/>
        <w:jc w:val="both"/>
        <w:rPr>
          <w:b/>
        </w:rPr>
      </w:pPr>
    </w:p>
    <w:p w14:paraId="3A5A3C60" w14:textId="77777777" w:rsidR="00342801" w:rsidRDefault="00342801" w:rsidP="00C81B00">
      <w:pPr>
        <w:spacing w:after="0" w:line="240" w:lineRule="auto"/>
        <w:jc w:val="both"/>
        <w:rPr>
          <w:b/>
        </w:rPr>
      </w:pPr>
    </w:p>
    <w:p w14:paraId="2800EDF6" w14:textId="4888921D" w:rsidR="00C81B00" w:rsidRPr="00B200B8" w:rsidRDefault="00C81B00" w:rsidP="00C81B00">
      <w:pPr>
        <w:spacing w:after="0" w:line="240" w:lineRule="auto"/>
        <w:jc w:val="both"/>
        <w:rPr>
          <w:b/>
        </w:rPr>
      </w:pPr>
      <w:bookmarkStart w:id="4" w:name="_GoBack"/>
      <w:bookmarkEnd w:id="4"/>
      <w:r w:rsidRPr="00B200B8">
        <w:rPr>
          <w:b/>
        </w:rPr>
        <w:lastRenderedPageBreak/>
        <w:t>Stabilità</w:t>
      </w:r>
    </w:p>
    <w:p w14:paraId="46B5ACFD" w14:textId="77777777" w:rsidR="00C81B00" w:rsidRPr="00B200B8" w:rsidRDefault="00C81B00" w:rsidP="00C81B00">
      <w:pPr>
        <w:jc w:val="both"/>
      </w:pPr>
      <w:r w:rsidRPr="00B200B8">
        <w:t>Studi di stabilità sul prodotto finito sono stati condotti in accordo alle correnti linee guida e i risultati sono entro i limiti delle specifiche autorizzate. Sulla base di questi risultati</w:t>
      </w:r>
      <w:r>
        <w:t xml:space="preserve"> </w:t>
      </w:r>
      <w:r w:rsidRPr="00B200B8">
        <w:t xml:space="preserve">è stato autorizzato un periodo di validità di </w:t>
      </w:r>
      <w:r>
        <w:t xml:space="preserve">3 anni </w:t>
      </w:r>
      <w:r w:rsidR="00945CE3">
        <w:t>a confezionamento integro e correttamente conservato.</w:t>
      </w:r>
    </w:p>
    <w:p w14:paraId="42BA4FB6" w14:textId="77777777" w:rsidR="00C81B00" w:rsidRPr="0071578E" w:rsidRDefault="00C81B00" w:rsidP="00C81B00">
      <w:pPr>
        <w:spacing w:after="0" w:line="240" w:lineRule="auto"/>
        <w:jc w:val="both"/>
        <w:rPr>
          <w:b/>
        </w:rPr>
      </w:pPr>
      <w:r w:rsidRPr="0071578E">
        <w:rPr>
          <w:b/>
        </w:rPr>
        <w:t>II.3 Discussione sugli aspetti di qualità</w:t>
      </w:r>
    </w:p>
    <w:p w14:paraId="0090BEE1" w14:textId="77777777" w:rsidR="00C81B00" w:rsidRPr="0071578E" w:rsidRDefault="00C81B00" w:rsidP="00C81B00">
      <w:pPr>
        <w:spacing w:after="0" w:line="240" w:lineRule="auto"/>
        <w:jc w:val="both"/>
      </w:pPr>
      <w:r w:rsidRPr="0071578E">
        <w:t xml:space="preserve">Tutte le criticità evidenziate nel corso della valutazione sono state risolte e la qualità di </w:t>
      </w:r>
      <w:r w:rsidR="0099662E">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Pr="003032F3">
        <w:rPr>
          <w:rFonts w:eastAsia="Calibri" w:cs="Calibri"/>
          <w:color w:val="000000"/>
        </w:rPr>
        <w:t xml:space="preserve"> </w:t>
      </w:r>
      <w:r w:rsidRPr="0071578E">
        <w:t xml:space="preserve">è considerata adeguata. </w:t>
      </w:r>
      <w:r w:rsidR="00D43596" w:rsidRPr="005C71FC">
        <w:t>Pertanto dal punto di vista chimico-farmaceutico</w:t>
      </w:r>
      <w:r w:rsidR="00D43596" w:rsidRPr="00D43596">
        <w:t xml:space="preserve"> </w:t>
      </w:r>
      <w:r w:rsidR="00D43596">
        <w:t>CODEX – “5 miliardi/8ml polvere e solvente per sospensione orale</w:t>
      </w:r>
      <w:r w:rsidR="00D43596" w:rsidRPr="005C71FC">
        <w:t xml:space="preserve"> è stato considerato</w:t>
      </w:r>
      <w:r w:rsidR="00D43596">
        <w:rPr>
          <w:sz w:val="23"/>
          <w:szCs w:val="23"/>
        </w:rPr>
        <w:t xml:space="preserve"> </w:t>
      </w:r>
      <w:r w:rsidR="00D43596" w:rsidRPr="005C71FC">
        <w:t xml:space="preserve">accettabile per l’autorizzazione all’immissione in commercio. </w:t>
      </w:r>
    </w:p>
    <w:p w14:paraId="4BF77556" w14:textId="77777777" w:rsidR="00C81B00" w:rsidRDefault="00C81B00" w:rsidP="00C81B00">
      <w:pPr>
        <w:spacing w:after="0" w:line="240" w:lineRule="auto"/>
        <w:jc w:val="both"/>
      </w:pPr>
    </w:p>
    <w:p w14:paraId="6F5D358A" w14:textId="77777777" w:rsidR="00C81B00" w:rsidRDefault="00C81B00" w:rsidP="00C81B00">
      <w:pPr>
        <w:spacing w:after="0" w:line="240" w:lineRule="auto"/>
        <w:jc w:val="both"/>
      </w:pPr>
    </w:p>
    <w:p w14:paraId="65DBD782" w14:textId="77777777" w:rsidR="00C81B00" w:rsidRDefault="00C81B00" w:rsidP="00C81B00">
      <w:pPr>
        <w:spacing w:after="0" w:line="240" w:lineRule="auto"/>
        <w:jc w:val="both"/>
      </w:pPr>
    </w:p>
    <w:p w14:paraId="3DE7711D" w14:textId="77777777" w:rsidR="00C81B00" w:rsidRPr="00DF7B22" w:rsidRDefault="00C81B00" w:rsidP="00C81B00">
      <w:pPr>
        <w:pStyle w:val="Paragrafoelenco"/>
        <w:numPr>
          <w:ilvl w:val="0"/>
          <w:numId w:val="2"/>
        </w:numPr>
        <w:spacing w:after="0" w:line="240" w:lineRule="auto"/>
        <w:jc w:val="both"/>
        <w:rPr>
          <w:b/>
        </w:rPr>
      </w:pPr>
      <w:bookmarkStart w:id="5" w:name="_Hlk199947893"/>
      <w:r w:rsidRPr="00DF7B22">
        <w:rPr>
          <w:b/>
        </w:rPr>
        <w:t>ASPETTI NON CLINICI</w:t>
      </w:r>
    </w:p>
    <w:bookmarkEnd w:id="5"/>
    <w:p w14:paraId="72EB4C09" w14:textId="0C62CD7C" w:rsidR="00C81B00" w:rsidRDefault="00D43596" w:rsidP="009342EF">
      <w:pPr>
        <w:autoSpaceDE w:val="0"/>
        <w:autoSpaceDN w:val="0"/>
        <w:adjustRightInd w:val="0"/>
        <w:spacing w:after="0" w:line="240" w:lineRule="auto"/>
        <w:jc w:val="both"/>
      </w:pPr>
      <w:r w:rsidRPr="00254A35">
        <w:t xml:space="preserve">Le proprietà farmacodinamiche, farmacocinetiche e tossicologiche di </w:t>
      </w:r>
      <w:r w:rsidR="0099662E">
        <w:t xml:space="preserve">CODEX – “5 </w:t>
      </w:r>
      <w:r w:rsidR="00E95E8E">
        <w:t xml:space="preserve">miliardi/8ml polvere e solvente per sospensione </w:t>
      </w:r>
      <w:r w:rsidR="007318BA">
        <w:t>orale”</w:t>
      </w:r>
      <w:r w:rsidR="00C81B00" w:rsidRPr="001117F8">
        <w:t xml:space="preserve"> </w:t>
      </w:r>
      <w:r>
        <w:t>sono ben conosciute; pertanto non sono richiesti nuovi studi non clinici</w:t>
      </w:r>
      <w:r w:rsidR="00254A35">
        <w:t>.</w:t>
      </w:r>
      <w:r w:rsidR="00254A35" w:rsidRPr="00254A35">
        <w:t xml:space="preserve"> </w:t>
      </w:r>
      <w:r w:rsidR="00254A35">
        <w:t xml:space="preserve">CODEX – “5 miliardi/8ml polvere e solvente per sospensione </w:t>
      </w:r>
      <w:r w:rsidR="007318BA">
        <w:t>orale”</w:t>
      </w:r>
      <w:r>
        <w:t xml:space="preserve"> </w:t>
      </w:r>
      <w:r w:rsidR="00C81B00">
        <w:t xml:space="preserve">contiene un principio attivo noto proposto </w:t>
      </w:r>
      <w:r w:rsidR="00E6576B">
        <w:t xml:space="preserve">per </w:t>
      </w:r>
      <w:r w:rsidR="00C81B00">
        <w:t>indicazioni cliniche</w:t>
      </w:r>
      <w:r w:rsidR="0029592D" w:rsidRPr="0029592D">
        <w:t xml:space="preserve"> </w:t>
      </w:r>
      <w:r w:rsidR="0029592D">
        <w:t>analoghe</w:t>
      </w:r>
      <w:r w:rsidR="00C81B00">
        <w:t xml:space="preserve">, posologia e target di pazienti già autorizzati per </w:t>
      </w:r>
      <w:proofErr w:type="spellStart"/>
      <w:r w:rsidR="00317376">
        <w:t>Codex</w:t>
      </w:r>
      <w:proofErr w:type="spellEnd"/>
      <w:r w:rsidR="00317376">
        <w:t xml:space="preserve"> “capsule rigide” e </w:t>
      </w:r>
      <w:proofErr w:type="spellStart"/>
      <w:r w:rsidR="00317376">
        <w:t>Codex</w:t>
      </w:r>
      <w:proofErr w:type="spellEnd"/>
      <w:r w:rsidR="00317376">
        <w:t xml:space="preserve"> “polvere</w:t>
      </w:r>
      <w:r w:rsidR="005C71FC">
        <w:t xml:space="preserve"> per sospensione</w:t>
      </w:r>
      <w:r w:rsidR="00254A35">
        <w:t>”</w:t>
      </w:r>
      <w:r w:rsidR="005C6B7B">
        <w:t xml:space="preserve">. </w:t>
      </w:r>
      <w:r w:rsidRPr="00254A35">
        <w:t xml:space="preserve">Pertanto dal punto di vista non clinico </w:t>
      </w:r>
      <w:r>
        <w:t xml:space="preserve">CODEX – “5 miliardi/8ml polvere e solvente per sospensione </w:t>
      </w:r>
      <w:r w:rsidR="007318BA">
        <w:t>orale”</w:t>
      </w:r>
      <w:r w:rsidRPr="001117F8">
        <w:t xml:space="preserve"> </w:t>
      </w:r>
      <w:r w:rsidRPr="00254A35">
        <w:t>è stato considerato accettabile per l’autorizzazione all’immissione in commercio.</w:t>
      </w:r>
    </w:p>
    <w:p w14:paraId="47D0E1B1" w14:textId="77777777" w:rsidR="00C81B00" w:rsidRDefault="00C81B00" w:rsidP="00C81B00">
      <w:pPr>
        <w:spacing w:after="0" w:line="240" w:lineRule="auto"/>
        <w:jc w:val="both"/>
      </w:pPr>
    </w:p>
    <w:p w14:paraId="336F16D9" w14:textId="77777777" w:rsidR="00C81B00" w:rsidRPr="005A38F5" w:rsidRDefault="00C81B00" w:rsidP="00C81B00">
      <w:pPr>
        <w:pStyle w:val="Paragrafoelenco"/>
        <w:numPr>
          <w:ilvl w:val="0"/>
          <w:numId w:val="2"/>
        </w:numPr>
        <w:spacing w:after="0" w:line="240" w:lineRule="auto"/>
        <w:jc w:val="both"/>
        <w:rPr>
          <w:b/>
        </w:rPr>
      </w:pPr>
      <w:r w:rsidRPr="005A38F5">
        <w:rPr>
          <w:b/>
        </w:rPr>
        <w:t>A</w:t>
      </w:r>
      <w:r>
        <w:rPr>
          <w:b/>
        </w:rPr>
        <w:t>S</w:t>
      </w:r>
      <w:r w:rsidRPr="005A38F5">
        <w:rPr>
          <w:b/>
        </w:rPr>
        <w:t>PETTI CLINICI</w:t>
      </w:r>
    </w:p>
    <w:p w14:paraId="47CC4A9D" w14:textId="77777777" w:rsidR="005C6B7B" w:rsidRDefault="0099662E" w:rsidP="009342EF">
      <w:pPr>
        <w:autoSpaceDE w:val="0"/>
        <w:autoSpaceDN w:val="0"/>
        <w:adjustRightInd w:val="0"/>
        <w:spacing w:after="0" w:line="240" w:lineRule="auto"/>
        <w:jc w:val="both"/>
      </w:pPr>
      <w:r>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00C81B00" w:rsidRPr="003032F3">
        <w:rPr>
          <w:rFonts w:eastAsia="Calibri" w:cs="Calibri"/>
          <w:color w:val="000000"/>
        </w:rPr>
        <w:t xml:space="preserve"> </w:t>
      </w:r>
      <w:r w:rsidR="00C81B00" w:rsidRPr="00A34141">
        <w:t xml:space="preserve">è </w:t>
      </w:r>
      <w:r w:rsidR="00C81B00">
        <w:t xml:space="preserve">indicato </w:t>
      </w:r>
      <w:r w:rsidR="005C6B7B">
        <w:t>per:</w:t>
      </w:r>
    </w:p>
    <w:p w14:paraId="03574354" w14:textId="77777777" w:rsidR="005C6B7B" w:rsidRDefault="005C6B7B" w:rsidP="005C6B7B">
      <w:pPr>
        <w:pStyle w:val="Paragrafoelenco"/>
        <w:numPr>
          <w:ilvl w:val="0"/>
          <w:numId w:val="7"/>
        </w:numPr>
        <w:autoSpaceDE w:val="0"/>
        <w:autoSpaceDN w:val="0"/>
        <w:adjustRightInd w:val="0"/>
        <w:spacing w:after="0" w:line="240" w:lineRule="auto"/>
        <w:jc w:val="both"/>
      </w:pPr>
      <w:r>
        <w:t>la p</w:t>
      </w:r>
      <w:r w:rsidR="00317376">
        <w:t xml:space="preserve">rofilassi e </w:t>
      </w:r>
      <w:r>
        <w:t xml:space="preserve">il </w:t>
      </w:r>
      <w:r w:rsidR="00317376">
        <w:t xml:space="preserve">trattamento del </w:t>
      </w:r>
      <w:proofErr w:type="spellStart"/>
      <w:r w:rsidR="00317376">
        <w:t>dismicrobismo</w:t>
      </w:r>
      <w:proofErr w:type="spellEnd"/>
      <w:r w:rsidR="00317376">
        <w:t xml:space="preserve"> intestinale indotto da antibiotici e sulfamidici e delle disvitaminosi da essi determinate. </w:t>
      </w:r>
    </w:p>
    <w:p w14:paraId="45BE9C45" w14:textId="77777777" w:rsidR="005C6B7B" w:rsidRDefault="005C6B7B" w:rsidP="005C6B7B">
      <w:pPr>
        <w:pStyle w:val="Paragrafoelenco"/>
        <w:numPr>
          <w:ilvl w:val="0"/>
          <w:numId w:val="7"/>
        </w:numPr>
        <w:autoSpaceDE w:val="0"/>
        <w:autoSpaceDN w:val="0"/>
        <w:adjustRightInd w:val="0"/>
        <w:spacing w:after="0" w:line="240" w:lineRule="auto"/>
        <w:jc w:val="both"/>
      </w:pPr>
      <w:r>
        <w:t>la t</w:t>
      </w:r>
      <w:r w:rsidR="00317376">
        <w:t xml:space="preserve">erapia delle diarree acute a varia eziologia. </w:t>
      </w:r>
    </w:p>
    <w:p w14:paraId="3C7DEA18" w14:textId="77777777" w:rsidR="005C6B7B" w:rsidRDefault="005C6B7B" w:rsidP="005C6B7B">
      <w:pPr>
        <w:pStyle w:val="Paragrafoelenco"/>
        <w:numPr>
          <w:ilvl w:val="0"/>
          <w:numId w:val="7"/>
        </w:numPr>
        <w:autoSpaceDE w:val="0"/>
        <w:autoSpaceDN w:val="0"/>
        <w:adjustRightInd w:val="0"/>
        <w:spacing w:after="0" w:line="240" w:lineRule="auto"/>
        <w:jc w:val="both"/>
      </w:pPr>
      <w:r>
        <w:t xml:space="preserve">la profilassi </w:t>
      </w:r>
      <w:r w:rsidR="00317376">
        <w:t>e trattamento delle "diarree del viaggiatore".</w:t>
      </w:r>
    </w:p>
    <w:p w14:paraId="458A6B31" w14:textId="77777777" w:rsidR="005C6B7B" w:rsidRDefault="005C6B7B" w:rsidP="005C6B7B">
      <w:pPr>
        <w:pStyle w:val="Paragrafoelenco"/>
        <w:numPr>
          <w:ilvl w:val="0"/>
          <w:numId w:val="7"/>
        </w:numPr>
        <w:autoSpaceDE w:val="0"/>
        <w:autoSpaceDN w:val="0"/>
        <w:adjustRightInd w:val="0"/>
        <w:spacing w:after="0" w:line="240" w:lineRule="auto"/>
        <w:jc w:val="both"/>
      </w:pPr>
      <w:r>
        <w:t>la terapia</w:t>
      </w:r>
      <w:r w:rsidR="00317376">
        <w:t xml:space="preserve"> della sindrome del colon irritabile con alvo alterato. </w:t>
      </w:r>
    </w:p>
    <w:p w14:paraId="6A3F13C9" w14:textId="77777777" w:rsidR="00C81B00" w:rsidRPr="005C6B7B" w:rsidRDefault="005C6B7B" w:rsidP="005C6B7B">
      <w:pPr>
        <w:pStyle w:val="Paragrafoelenco"/>
        <w:numPr>
          <w:ilvl w:val="0"/>
          <w:numId w:val="7"/>
        </w:numPr>
        <w:autoSpaceDE w:val="0"/>
        <w:autoSpaceDN w:val="0"/>
        <w:adjustRightInd w:val="0"/>
        <w:spacing w:after="0" w:line="240" w:lineRule="auto"/>
        <w:jc w:val="both"/>
        <w:rPr>
          <w:rFonts w:ascii="Calibri" w:hAnsi="Calibri"/>
        </w:rPr>
      </w:pPr>
      <w:r>
        <w:t xml:space="preserve">la terapia </w:t>
      </w:r>
      <w:r w:rsidR="00317376">
        <w:t>delle candidosi del tratto gastroenterico.</w:t>
      </w:r>
      <w:r w:rsidR="00C81B00" w:rsidRPr="003032F3">
        <w:t xml:space="preserve"> </w:t>
      </w:r>
    </w:p>
    <w:p w14:paraId="10E6EFD2" w14:textId="77777777" w:rsidR="00C81B00" w:rsidRDefault="00C81B00" w:rsidP="00C81B00">
      <w:pPr>
        <w:autoSpaceDE w:val="0"/>
        <w:autoSpaceDN w:val="0"/>
        <w:adjustRightInd w:val="0"/>
        <w:spacing w:after="0" w:line="240" w:lineRule="auto"/>
        <w:jc w:val="both"/>
      </w:pPr>
    </w:p>
    <w:p w14:paraId="068B110D" w14:textId="77777777" w:rsidR="00C81B00" w:rsidRPr="002B6D26" w:rsidRDefault="00C81B00" w:rsidP="00C81B00">
      <w:pPr>
        <w:spacing w:after="0" w:line="240" w:lineRule="auto"/>
        <w:ind w:right="6"/>
        <w:jc w:val="both"/>
        <w:rPr>
          <w:b/>
        </w:rPr>
      </w:pPr>
      <w:r w:rsidRPr="002B6D26">
        <w:rPr>
          <w:b/>
        </w:rPr>
        <w:t>Posologia e modalità di somministrazione</w:t>
      </w:r>
    </w:p>
    <w:p w14:paraId="2019D752" w14:textId="77777777" w:rsidR="00C81B00" w:rsidRDefault="00C81B00" w:rsidP="00C81B00">
      <w:pPr>
        <w:spacing w:after="0" w:line="240" w:lineRule="auto"/>
        <w:ind w:right="6"/>
        <w:jc w:val="both"/>
        <w:rPr>
          <w:rFonts w:eastAsia="Calibri" w:cs="Calibri"/>
        </w:rPr>
      </w:pPr>
      <w:r>
        <w:t>Le informazioni sulla posologia e sulle modalità di somministrazione sono riportate nel Riassunto delle Caratteristiche del Prodotto pubblicato sul sito dell’Agenzia Italiana del Farmaco - AIFA /</w:t>
      </w:r>
      <w:r>
        <w:rPr>
          <w:rFonts w:eastAsia="Calibri" w:cs="Calibri"/>
        </w:rPr>
        <w:t>(</w:t>
      </w:r>
      <w:hyperlink r:id="rId7" w:history="1">
        <w:r>
          <w:rPr>
            <w:rStyle w:val="Collegamentoipertestuale"/>
            <w:rFonts w:eastAsia="Calibri" w:cs="Calibri"/>
          </w:rPr>
          <w:t>https://farmaci.agenziafarmaco.gov.it/bancadatifarmaci</w:t>
        </w:r>
      </w:hyperlink>
      <w:r>
        <w:rPr>
          <w:rFonts w:eastAsia="Calibri" w:cs="Calibri"/>
        </w:rPr>
        <w:t>).</w:t>
      </w:r>
    </w:p>
    <w:p w14:paraId="1A663617" w14:textId="77777777" w:rsidR="00C81B00" w:rsidRDefault="00C81B00" w:rsidP="00C81B00">
      <w:pPr>
        <w:spacing w:after="0" w:line="240" w:lineRule="auto"/>
        <w:jc w:val="both"/>
      </w:pPr>
    </w:p>
    <w:p w14:paraId="5E35C6E7" w14:textId="77777777" w:rsidR="00C81B00" w:rsidRPr="000B3C59" w:rsidRDefault="00C81B00" w:rsidP="00C81B00">
      <w:pPr>
        <w:spacing w:after="0" w:line="240" w:lineRule="auto"/>
        <w:jc w:val="both"/>
        <w:rPr>
          <w:rFonts w:cs="Arial"/>
          <w:b/>
        </w:rPr>
      </w:pPr>
      <w:r w:rsidRPr="000B3C59">
        <w:rPr>
          <w:rFonts w:cs="Arial"/>
          <w:b/>
        </w:rPr>
        <w:t>Efficacia e sicurezza clinica</w:t>
      </w:r>
    </w:p>
    <w:p w14:paraId="501C6EBF" w14:textId="77777777" w:rsidR="00960CE4" w:rsidRDefault="00D43596" w:rsidP="00C81B00">
      <w:pPr>
        <w:pStyle w:val="Paragrafoelenco"/>
        <w:spacing w:after="0" w:line="240" w:lineRule="auto"/>
        <w:ind w:left="0"/>
        <w:jc w:val="both"/>
      </w:pPr>
      <w:r w:rsidRPr="00254A35">
        <w:t xml:space="preserve">L’efficacia e la sicurezza del principio attivo di </w:t>
      </w:r>
      <w:r>
        <w:t xml:space="preserve">CODEX – “5 miliardi/8ml polvere e solvente per sospensione </w:t>
      </w:r>
      <w:r w:rsidR="007318BA">
        <w:t>orale”</w:t>
      </w:r>
      <w:r w:rsidRPr="00254A35">
        <w:t xml:space="preserve"> per le indicazioni terapeutiche proposte sono ben conosciute; pertanto, non sono richiesti nuovi studi clinici. </w:t>
      </w:r>
    </w:p>
    <w:p w14:paraId="6DD185A0" w14:textId="77777777" w:rsidR="005C71FC" w:rsidRDefault="005C71FC" w:rsidP="00C81B00">
      <w:pPr>
        <w:pStyle w:val="Paragrafoelenco"/>
        <w:spacing w:after="0" w:line="240" w:lineRule="auto"/>
        <w:ind w:left="0"/>
        <w:jc w:val="both"/>
      </w:pPr>
    </w:p>
    <w:p w14:paraId="1A004F14" w14:textId="77777777" w:rsidR="00C81B00" w:rsidRPr="00D1324F" w:rsidRDefault="00C81B00" w:rsidP="00C81B00">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Plan</w:t>
      </w:r>
      <w:r w:rsidRPr="00D1324F">
        <w:rPr>
          <w:b/>
        </w:rPr>
        <w:t xml:space="preserve"> - RMP)</w:t>
      </w:r>
    </w:p>
    <w:p w14:paraId="18E660CC" w14:textId="77777777" w:rsidR="00D43596" w:rsidRDefault="00C81B00" w:rsidP="00C81B00">
      <w:pPr>
        <w:pStyle w:val="Paragrafoelenco"/>
        <w:spacing w:after="0" w:line="240" w:lineRule="auto"/>
        <w:ind w:left="0"/>
        <w:jc w:val="both"/>
        <w:rPr>
          <w:sz w:val="23"/>
          <w:szCs w:val="23"/>
        </w:rPr>
      </w:pPr>
      <w:r w:rsidRPr="00D1324F">
        <w:t xml:space="preserve">È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r w:rsidR="0099662E">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Pr="00D1324F">
        <w:t>.</w:t>
      </w:r>
      <w:r w:rsidR="00D43596" w:rsidRPr="00D43596">
        <w:rPr>
          <w:sz w:val="23"/>
          <w:szCs w:val="23"/>
        </w:rPr>
        <w:t xml:space="preserve"> </w:t>
      </w:r>
    </w:p>
    <w:p w14:paraId="591C443B" w14:textId="77777777" w:rsidR="00C81B00" w:rsidRDefault="00D43596" w:rsidP="00C81B00">
      <w:pPr>
        <w:pStyle w:val="Paragrafoelenco"/>
        <w:spacing w:after="0" w:line="240" w:lineRule="auto"/>
        <w:ind w:left="0"/>
        <w:jc w:val="both"/>
      </w:pPr>
      <w:r w:rsidRPr="00960CE4">
        <w:t>Non vi sono rischi importanti identificati o potenziali, ed informazioni mancanti</w:t>
      </w:r>
      <w:r w:rsidR="00960CE4">
        <w:t>.</w:t>
      </w:r>
    </w:p>
    <w:p w14:paraId="2C726845" w14:textId="77777777" w:rsidR="00C81B00" w:rsidRPr="00960CE4" w:rsidRDefault="009178DD" w:rsidP="00C81B00">
      <w:pPr>
        <w:pStyle w:val="Paragrafoelenco"/>
        <w:spacing w:after="0" w:line="240" w:lineRule="auto"/>
        <w:ind w:left="0"/>
        <w:jc w:val="both"/>
      </w:pPr>
      <w:r w:rsidRPr="00960CE4">
        <w:t>Oltre le misure previste nel Riassunto delle Caratteristiche del Prodotto non sono previste attività addizionali di minimizzazione del rischio.</w:t>
      </w:r>
    </w:p>
    <w:p w14:paraId="3C16FAEE" w14:textId="77777777" w:rsidR="009178DD" w:rsidRDefault="009178DD" w:rsidP="00C81B00">
      <w:pPr>
        <w:pStyle w:val="Paragrafoelenco"/>
        <w:spacing w:after="0" w:line="240" w:lineRule="auto"/>
        <w:ind w:left="0"/>
        <w:jc w:val="both"/>
      </w:pPr>
    </w:p>
    <w:p w14:paraId="58A54A76" w14:textId="77777777" w:rsidR="00C81B00" w:rsidRPr="002E4DCB" w:rsidRDefault="00C81B00" w:rsidP="00C81B00">
      <w:pPr>
        <w:pStyle w:val="Paragrafoelenco"/>
        <w:spacing w:after="0" w:line="240" w:lineRule="auto"/>
        <w:ind w:left="0"/>
        <w:jc w:val="both"/>
        <w:rPr>
          <w:b/>
        </w:rPr>
      </w:pPr>
      <w:r w:rsidRPr="002E4DCB">
        <w:rPr>
          <w:b/>
        </w:rPr>
        <w:t>Conclusioni</w:t>
      </w:r>
    </w:p>
    <w:p w14:paraId="58266E14" w14:textId="77777777" w:rsidR="00C81B00" w:rsidRDefault="00C81B00" w:rsidP="00C81B00">
      <w:pPr>
        <w:pStyle w:val="Paragrafoelenco"/>
        <w:spacing w:after="0" w:line="240" w:lineRule="auto"/>
        <w:ind w:left="0"/>
        <w:jc w:val="both"/>
      </w:pPr>
      <w:r>
        <w:t xml:space="preserve">Per la richiesta di AIC di </w:t>
      </w:r>
      <w:r w:rsidR="0099662E">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Pr="0002486E">
        <w:rPr>
          <w:rFonts w:eastAsia="Calibri" w:cs="Calibri"/>
          <w:color w:val="000000"/>
        </w:rPr>
        <w:t xml:space="preserve"> </w:t>
      </w:r>
      <w:r>
        <w:t>sono state presentate sufficienti informazioni cliniche.</w:t>
      </w:r>
    </w:p>
    <w:p w14:paraId="5559CD9B" w14:textId="77777777" w:rsidR="00C81B00" w:rsidRDefault="00C81B00" w:rsidP="00C81B00">
      <w:pPr>
        <w:pStyle w:val="Paragrafoelenco"/>
        <w:spacing w:after="0" w:line="240" w:lineRule="auto"/>
        <w:ind w:left="0"/>
        <w:jc w:val="both"/>
      </w:pPr>
      <w:r>
        <w:lastRenderedPageBreak/>
        <w:t xml:space="preserve">Il rapporto beneficio/rischio di </w:t>
      </w:r>
      <w:r w:rsidR="0099662E">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Pr="0002486E">
        <w:rPr>
          <w:rFonts w:eastAsia="Calibri" w:cs="Calibri"/>
          <w:color w:val="000000"/>
        </w:rPr>
        <w:t xml:space="preserve"> </w:t>
      </w:r>
      <w:r>
        <w:t>è considerato favorevole dal punto di vista clinico.</w:t>
      </w:r>
    </w:p>
    <w:p w14:paraId="71319310" w14:textId="77777777" w:rsidR="00C81B00" w:rsidRDefault="00C81B00" w:rsidP="00C81B00">
      <w:pPr>
        <w:pStyle w:val="Paragrafoelenco"/>
        <w:spacing w:after="0" w:line="240" w:lineRule="auto"/>
        <w:ind w:left="0"/>
        <w:jc w:val="both"/>
      </w:pPr>
    </w:p>
    <w:p w14:paraId="15E3D243" w14:textId="77777777" w:rsidR="005C6B7B" w:rsidRDefault="005C6B7B" w:rsidP="00C81B00">
      <w:pPr>
        <w:pStyle w:val="Paragrafoelenco"/>
        <w:spacing w:after="0" w:line="240" w:lineRule="auto"/>
        <w:ind w:left="0"/>
        <w:jc w:val="both"/>
      </w:pPr>
    </w:p>
    <w:p w14:paraId="60061B25" w14:textId="77777777" w:rsidR="00C81B00" w:rsidRDefault="00C81B00" w:rsidP="00C81B00">
      <w:pPr>
        <w:pStyle w:val="Paragrafoelenco"/>
        <w:spacing w:after="0" w:line="240" w:lineRule="auto"/>
        <w:ind w:left="0"/>
        <w:jc w:val="both"/>
      </w:pPr>
    </w:p>
    <w:p w14:paraId="654C4D3B" w14:textId="77777777" w:rsidR="00C81B00" w:rsidRPr="002E4DCB" w:rsidRDefault="00C81B00" w:rsidP="00C81B00">
      <w:pPr>
        <w:pStyle w:val="Paragrafoelenco"/>
        <w:numPr>
          <w:ilvl w:val="0"/>
          <w:numId w:val="2"/>
        </w:numPr>
        <w:spacing w:after="0" w:line="240" w:lineRule="auto"/>
        <w:jc w:val="both"/>
        <w:rPr>
          <w:b/>
        </w:rPr>
      </w:pPr>
      <w:r w:rsidRPr="002E4DCB">
        <w:rPr>
          <w:b/>
        </w:rPr>
        <w:t xml:space="preserve">CONSULTAZIONE </w:t>
      </w:r>
      <w:r>
        <w:rPr>
          <w:b/>
        </w:rPr>
        <w:t>SUL FOGLIO ILLUSTRATIVO</w:t>
      </w:r>
    </w:p>
    <w:p w14:paraId="3B3BB4C3" w14:textId="77777777" w:rsidR="00C81B00" w:rsidRDefault="00C81B00" w:rsidP="00C81B00">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w:t>
      </w:r>
      <w:r w:rsidR="009178DD" w:rsidRPr="005C71FC">
        <w:t xml:space="preserve">il contenuto e il disegno del foglio illustrativo di CODEX – “5 miliardi/8ml polvere e solvente per sospensione </w:t>
      </w:r>
      <w:r w:rsidR="007318BA" w:rsidRPr="005C71FC">
        <w:t>orale”</w:t>
      </w:r>
      <w:r w:rsidR="009178DD" w:rsidRPr="005C71FC">
        <w:t xml:space="preserve"> sono adeguati, che esso è chiaro, comprensibile e facile da utilizzare e pertanto rispetta i criteri imposti dalla</w:t>
      </w:r>
      <w:r w:rsidR="009178DD">
        <w:rPr>
          <w:sz w:val="23"/>
          <w:szCs w:val="23"/>
        </w:rPr>
        <w:t xml:space="preserve"> </w:t>
      </w:r>
      <w:r w:rsidR="009178DD" w:rsidRPr="005C71FC">
        <w:rPr>
          <w:i/>
          <w:iCs/>
        </w:rPr>
        <w:t>Linea guida sulla leggibilità di etichetta e foglio illustrativo dei medicinali per uso umano</w:t>
      </w:r>
      <w:r w:rsidR="009178DD">
        <w:rPr>
          <w:i/>
          <w:iCs/>
          <w:sz w:val="23"/>
          <w:szCs w:val="23"/>
        </w:rPr>
        <w:t xml:space="preserve">. </w:t>
      </w:r>
      <w:r w:rsidR="005C71FC">
        <w:t>I</w:t>
      </w:r>
      <w:r>
        <w:t>l foglio illustrativo corrisponde ai criteri imposti dalla linea guida sulla leggibilità di etichetta e foglio illustrativo dei medicinali per uso umano.</w:t>
      </w:r>
    </w:p>
    <w:p w14:paraId="7C927EFE" w14:textId="77777777" w:rsidR="00C81B00" w:rsidRDefault="00C81B00" w:rsidP="00C81B00">
      <w:pPr>
        <w:pStyle w:val="Paragrafoelenco"/>
        <w:spacing w:after="0" w:line="240" w:lineRule="auto"/>
        <w:ind w:left="0"/>
        <w:jc w:val="both"/>
      </w:pPr>
    </w:p>
    <w:p w14:paraId="1B1ED488" w14:textId="77777777" w:rsidR="00C81B00" w:rsidRDefault="00C81B00" w:rsidP="00C81B00">
      <w:pPr>
        <w:spacing w:after="0" w:line="240" w:lineRule="auto"/>
        <w:jc w:val="both"/>
      </w:pPr>
    </w:p>
    <w:p w14:paraId="08CC1B6F" w14:textId="77777777" w:rsidR="00C81B00" w:rsidRPr="00BC23ED" w:rsidRDefault="00C81B00" w:rsidP="00C81B00">
      <w:pPr>
        <w:pStyle w:val="Paragrafoelenco"/>
        <w:numPr>
          <w:ilvl w:val="0"/>
          <w:numId w:val="2"/>
        </w:numPr>
        <w:spacing w:after="0" w:line="240" w:lineRule="auto"/>
        <w:jc w:val="both"/>
        <w:rPr>
          <w:b/>
        </w:rPr>
      </w:pPr>
      <w:r w:rsidRPr="00BC23ED">
        <w:rPr>
          <w:b/>
        </w:rPr>
        <w:t>CONCLUSIONI, VALUTAZIONE DEL RAPPORTO BENEFICIO/RISCHIO E RACCOMANDAZIONI</w:t>
      </w:r>
    </w:p>
    <w:p w14:paraId="19452361" w14:textId="77777777" w:rsidR="00C81B00" w:rsidRDefault="00C81B00" w:rsidP="00C81B00">
      <w:pPr>
        <w:spacing w:after="0" w:line="240" w:lineRule="auto"/>
        <w:jc w:val="both"/>
      </w:pPr>
      <w:r>
        <w:t xml:space="preserve">La qualità di </w:t>
      </w:r>
      <w:r w:rsidR="0099662E">
        <w:rPr>
          <w:rFonts w:eastAsia="Calibri" w:cs="Calibri"/>
          <w:color w:val="000000"/>
        </w:rPr>
        <w:t xml:space="preserve">CODEX – “5 </w:t>
      </w:r>
      <w:r w:rsidR="00E95E8E">
        <w:rPr>
          <w:rFonts w:eastAsia="Calibri" w:cs="Calibri"/>
          <w:color w:val="000000"/>
        </w:rPr>
        <w:t xml:space="preserve">miliardi/8ml polvere e solvente per sospensione </w:t>
      </w:r>
      <w:r w:rsidR="007318BA">
        <w:rPr>
          <w:rFonts w:eastAsia="Calibri" w:cs="Calibri"/>
          <w:color w:val="000000"/>
        </w:rPr>
        <w:t>orale”</w:t>
      </w:r>
      <w:r w:rsidRPr="0002486E">
        <w:rPr>
          <w:rFonts w:eastAsia="Calibri" w:cs="Calibri"/>
          <w:color w:val="000000"/>
        </w:rPr>
        <w:t xml:space="preserve"> </w:t>
      </w:r>
      <w:r>
        <w:t>è accettabile e non sono state rilevate criticità da un punto di vista non clinico e clinico.</w:t>
      </w:r>
    </w:p>
    <w:p w14:paraId="0C6B009B" w14:textId="77777777" w:rsidR="00C81B00" w:rsidRDefault="00C81B00" w:rsidP="00C81B00">
      <w:pPr>
        <w:spacing w:after="0" w:line="240" w:lineRule="auto"/>
        <w:jc w:val="both"/>
      </w:pPr>
      <w:r>
        <w:t>Il rapporto beneficio/rischio</w:t>
      </w:r>
      <w:r w:rsidR="009178DD">
        <w:t xml:space="preserve"> di</w:t>
      </w:r>
      <w:r w:rsidR="009178DD" w:rsidRPr="009178DD">
        <w:rPr>
          <w:rFonts w:eastAsia="Calibri" w:cs="Calibri"/>
          <w:color w:val="000000"/>
        </w:rPr>
        <w:t xml:space="preserve"> </w:t>
      </w:r>
      <w:r w:rsidR="009178DD">
        <w:rPr>
          <w:rFonts w:eastAsia="Calibri" w:cs="Calibri"/>
          <w:color w:val="000000"/>
        </w:rPr>
        <w:t xml:space="preserve">CODEX – “5 miliardi/8ml polvere e solvente per sospensione </w:t>
      </w:r>
      <w:r w:rsidR="007318BA">
        <w:rPr>
          <w:rFonts w:eastAsia="Calibri" w:cs="Calibri"/>
          <w:color w:val="000000"/>
        </w:rPr>
        <w:t>orale”</w:t>
      </w:r>
      <w:r>
        <w:t xml:space="preserve"> è considerato positivo.</w:t>
      </w:r>
    </w:p>
    <w:p w14:paraId="0002EEEA" w14:textId="77777777" w:rsidR="00C81B00" w:rsidRDefault="00C81B00" w:rsidP="00C81B00">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rPr>
        <w:t>(</w:t>
      </w:r>
      <w:hyperlink r:id="rId8" w:history="1">
        <w:r>
          <w:rPr>
            <w:rStyle w:val="Collegamentoipertestuale"/>
            <w:rFonts w:eastAsia="Calibri" w:cs="Calibri"/>
          </w:rPr>
          <w:t>https://farmaci.agenziafarmaco.gov.it/bancadatifarmaci</w:t>
        </w:r>
      </w:hyperlink>
      <w:r>
        <w:t>.</w:t>
      </w:r>
    </w:p>
    <w:p w14:paraId="0B9427C1" w14:textId="77777777" w:rsidR="0047529C" w:rsidRDefault="0047529C"/>
    <w:sectPr w:rsidR="0047529C" w:rsidSect="00EA3B3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C19FD5" w16cex:dateUtc="2025-06-05T16:47:00Z"/>
  <w16cex:commentExtensible w16cex:durableId="5670217C" w16cex:dateUtc="2025-05-26T08:58:00Z"/>
  <w16cex:commentExtensible w16cex:durableId="45F8B24C" w16cex:dateUtc="2025-06-05T11:58:00Z"/>
  <w16cex:commentExtensible w16cex:durableId="71FF9D4E" w16cex:dateUtc="2025-06-11T15:53:00Z"/>
  <w16cex:commentExtensible w16cex:durableId="7EE597C1" w16cex:dateUtc="2025-06-05T12:04:00Z"/>
  <w16cex:commentExtensible w16cex:durableId="51639185" w16cex:dateUtc="2025-06-05T12:06:00Z"/>
  <w16cex:commentExtensible w16cex:durableId="4765D9B1" w16cex:dateUtc="2025-06-11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E81A21" w16cid:durableId="19C19FD5"/>
  <w16cid:commentId w16cid:paraId="42659B1C" w16cid:durableId="5670217C"/>
  <w16cid:commentId w16cid:paraId="70198F35" w16cid:durableId="45F8B24C"/>
  <w16cid:commentId w16cid:paraId="73BBF3F9" w16cid:durableId="71FF9D4E"/>
  <w16cid:commentId w16cid:paraId="03504460" w16cid:durableId="7EE597C1"/>
  <w16cid:commentId w16cid:paraId="4FBEF984" w16cid:durableId="51639185"/>
  <w16cid:commentId w16cid:paraId="6E8A3880" w16cid:durableId="4765D9B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30C6C"/>
    <w:multiLevelType w:val="hybridMultilevel"/>
    <w:tmpl w:val="9F38D8B6"/>
    <w:lvl w:ilvl="0" w:tplc="0B982696">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6937E4A"/>
    <w:multiLevelType w:val="hybridMultilevel"/>
    <w:tmpl w:val="9FD2C54A"/>
    <w:lvl w:ilvl="0" w:tplc="0B982696">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8AF00FD"/>
    <w:multiLevelType w:val="singleLevel"/>
    <w:tmpl w:val="0B982696"/>
    <w:lvl w:ilvl="0">
      <w:numFmt w:val="bullet"/>
      <w:lvlText w:val="-"/>
      <w:lvlJc w:val="left"/>
      <w:pPr>
        <w:tabs>
          <w:tab w:val="num" w:pos="360"/>
        </w:tabs>
        <w:ind w:left="284" w:hanging="284"/>
      </w:pPr>
      <w:rPr>
        <w:rFont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C2F7921"/>
    <w:multiLevelType w:val="hybridMultilevel"/>
    <w:tmpl w:val="179C2FC4"/>
    <w:lvl w:ilvl="0" w:tplc="8286C2AC">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87F70FC"/>
    <w:multiLevelType w:val="hybridMultilevel"/>
    <w:tmpl w:val="0FFCBC04"/>
    <w:lvl w:ilvl="0" w:tplc="8286C2AC">
      <w:numFmt w:val="bullet"/>
      <w:lvlText w:val="-"/>
      <w:lvlJc w:val="left"/>
      <w:pPr>
        <w:tabs>
          <w:tab w:val="num" w:pos="786"/>
        </w:tabs>
        <w:ind w:left="786" w:hanging="360"/>
      </w:pPr>
      <w:rPr>
        <w:rFonts w:ascii="Times New Roman" w:eastAsia="Times New Roman" w:hAnsi="Times New Roman" w:cs="Times New Roman"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6"/>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 Monte, Emanuela">
    <w15:presenceInfo w15:providerId="AD" w15:userId="S::emanuela.demonte@zambongroup.com::72463a30-e766-4f89-98f1-354d164b51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B00"/>
    <w:rsid w:val="000379D4"/>
    <w:rsid w:val="00046705"/>
    <w:rsid w:val="000474B3"/>
    <w:rsid w:val="00050E93"/>
    <w:rsid w:val="000A56F5"/>
    <w:rsid w:val="001C7111"/>
    <w:rsid w:val="00230DA3"/>
    <w:rsid w:val="00254A35"/>
    <w:rsid w:val="00267566"/>
    <w:rsid w:val="0029592D"/>
    <w:rsid w:val="002C4FAD"/>
    <w:rsid w:val="00317376"/>
    <w:rsid w:val="00342801"/>
    <w:rsid w:val="0038674A"/>
    <w:rsid w:val="003A21F6"/>
    <w:rsid w:val="0047529C"/>
    <w:rsid w:val="004A1D6C"/>
    <w:rsid w:val="0051220E"/>
    <w:rsid w:val="0052358B"/>
    <w:rsid w:val="005426BF"/>
    <w:rsid w:val="00594D1D"/>
    <w:rsid w:val="005C6B7B"/>
    <w:rsid w:val="005C71FC"/>
    <w:rsid w:val="006330C3"/>
    <w:rsid w:val="00686602"/>
    <w:rsid w:val="007318BA"/>
    <w:rsid w:val="007544D5"/>
    <w:rsid w:val="007758A8"/>
    <w:rsid w:val="00793AF6"/>
    <w:rsid w:val="007A43F6"/>
    <w:rsid w:val="008023DF"/>
    <w:rsid w:val="00804317"/>
    <w:rsid w:val="0082033C"/>
    <w:rsid w:val="008708EF"/>
    <w:rsid w:val="008C43A7"/>
    <w:rsid w:val="009178DD"/>
    <w:rsid w:val="009342EF"/>
    <w:rsid w:val="00945CE3"/>
    <w:rsid w:val="00960CE4"/>
    <w:rsid w:val="0099662E"/>
    <w:rsid w:val="009B7577"/>
    <w:rsid w:val="00AF266D"/>
    <w:rsid w:val="00AF7C76"/>
    <w:rsid w:val="00B829D4"/>
    <w:rsid w:val="00B9773E"/>
    <w:rsid w:val="00C81B00"/>
    <w:rsid w:val="00CA537E"/>
    <w:rsid w:val="00CB1029"/>
    <w:rsid w:val="00D43596"/>
    <w:rsid w:val="00D82DBA"/>
    <w:rsid w:val="00DC336F"/>
    <w:rsid w:val="00DD101E"/>
    <w:rsid w:val="00DE271E"/>
    <w:rsid w:val="00E60EF3"/>
    <w:rsid w:val="00E6576B"/>
    <w:rsid w:val="00E95E8E"/>
    <w:rsid w:val="00EA3CCA"/>
    <w:rsid w:val="00EE1942"/>
    <w:rsid w:val="00F039F6"/>
    <w:rsid w:val="00F306B7"/>
    <w:rsid w:val="00F607E9"/>
    <w:rsid w:val="00F86027"/>
    <w:rsid w:val="00F91757"/>
    <w:rsid w:val="00FC1162"/>
    <w:rsid w:val="00FE73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FA05E"/>
  <w15:chartTrackingRefBased/>
  <w15:docId w15:val="{9FABC793-4305-42A5-BB93-C11FD4BF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81B00"/>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B00"/>
    <w:pPr>
      <w:ind w:left="720"/>
      <w:contextualSpacing/>
    </w:pPr>
  </w:style>
  <w:style w:type="character" w:styleId="Collegamentoipertestuale">
    <w:name w:val="Hyperlink"/>
    <w:basedOn w:val="Carpredefinitoparagrafo"/>
    <w:uiPriority w:val="99"/>
    <w:unhideWhenUsed/>
    <w:rsid w:val="00C81B00"/>
    <w:rPr>
      <w:color w:val="0563C1" w:themeColor="hyperlink"/>
      <w:u w:val="single"/>
    </w:rPr>
  </w:style>
  <w:style w:type="paragraph" w:customStyle="1" w:styleId="Default">
    <w:name w:val="Default"/>
    <w:rsid w:val="00C81B00"/>
    <w:pPr>
      <w:autoSpaceDE w:val="0"/>
      <w:autoSpaceDN w:val="0"/>
      <w:adjustRightInd w:val="0"/>
      <w:spacing w:after="0" w:line="240" w:lineRule="auto"/>
    </w:pPr>
    <w:rPr>
      <w:rFonts w:ascii="Times New Roman" w:eastAsiaTheme="minorEastAsia" w:hAnsi="Times New Roman" w:cs="Times New Roman"/>
      <w:color w:val="000000"/>
      <w:sz w:val="24"/>
      <w:szCs w:val="24"/>
      <w:lang w:eastAsia="it-IT"/>
    </w:rPr>
  </w:style>
  <w:style w:type="paragraph" w:customStyle="1" w:styleId="BodytextAgency">
    <w:name w:val="Body text (Agency)"/>
    <w:basedOn w:val="Normale"/>
    <w:qFormat/>
    <w:rsid w:val="007A43F6"/>
    <w:pPr>
      <w:spacing w:after="140" w:line="280" w:lineRule="atLeast"/>
    </w:pPr>
    <w:rPr>
      <w:rFonts w:ascii="Verdana" w:eastAsia="Verdana" w:hAnsi="Verdana" w:cs="Times New Roman"/>
      <w:sz w:val="18"/>
      <w:szCs w:val="18"/>
      <w:lang w:val="en-GB" w:eastAsia="zh-CN"/>
    </w:rPr>
  </w:style>
  <w:style w:type="character" w:styleId="Rimandocommento">
    <w:name w:val="annotation reference"/>
    <w:basedOn w:val="Carpredefinitoparagrafo"/>
    <w:uiPriority w:val="99"/>
    <w:semiHidden/>
    <w:unhideWhenUsed/>
    <w:rsid w:val="005426BF"/>
    <w:rPr>
      <w:sz w:val="16"/>
      <w:szCs w:val="16"/>
    </w:rPr>
  </w:style>
  <w:style w:type="paragraph" w:styleId="Testocommento">
    <w:name w:val="annotation text"/>
    <w:basedOn w:val="Normale"/>
    <w:link w:val="TestocommentoCarattere"/>
    <w:uiPriority w:val="99"/>
    <w:unhideWhenUsed/>
    <w:rsid w:val="005426BF"/>
    <w:pPr>
      <w:spacing w:line="240" w:lineRule="auto"/>
    </w:pPr>
    <w:rPr>
      <w:sz w:val="20"/>
      <w:szCs w:val="20"/>
    </w:rPr>
  </w:style>
  <w:style w:type="character" w:customStyle="1" w:styleId="TestocommentoCarattere">
    <w:name w:val="Testo commento Carattere"/>
    <w:basedOn w:val="Carpredefinitoparagrafo"/>
    <w:link w:val="Testocommento"/>
    <w:uiPriority w:val="99"/>
    <w:rsid w:val="005426BF"/>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426BF"/>
    <w:rPr>
      <w:b/>
      <w:bCs/>
    </w:rPr>
  </w:style>
  <w:style w:type="character" w:customStyle="1" w:styleId="SoggettocommentoCarattere">
    <w:name w:val="Soggetto commento Carattere"/>
    <w:basedOn w:val="TestocommentoCarattere"/>
    <w:link w:val="Soggettocommento"/>
    <w:uiPriority w:val="99"/>
    <w:semiHidden/>
    <w:rsid w:val="005426BF"/>
    <w:rPr>
      <w:rFonts w:eastAsiaTheme="minorEastAsia"/>
      <w:b/>
      <w:bCs/>
      <w:sz w:val="20"/>
      <w:szCs w:val="20"/>
      <w:lang w:eastAsia="it-IT"/>
    </w:rPr>
  </w:style>
  <w:style w:type="paragraph" w:styleId="Revisione">
    <w:name w:val="Revision"/>
    <w:hidden/>
    <w:uiPriority w:val="99"/>
    <w:semiHidden/>
    <w:rsid w:val="00E6576B"/>
    <w:pPr>
      <w:spacing w:after="0" w:line="240" w:lineRule="auto"/>
    </w:pPr>
    <w:rPr>
      <w:rFonts w:eastAsiaTheme="minorEastAsia"/>
      <w:lang w:eastAsia="it-IT"/>
    </w:rPr>
  </w:style>
  <w:style w:type="paragraph" w:styleId="Testofumetto">
    <w:name w:val="Balloon Text"/>
    <w:basedOn w:val="Normale"/>
    <w:link w:val="TestofumettoCarattere"/>
    <w:uiPriority w:val="99"/>
    <w:semiHidden/>
    <w:unhideWhenUsed/>
    <w:rsid w:val="0004670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46705"/>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3058</Words>
  <Characters>17435</Characters>
  <Application>Microsoft Office Word</Application>
  <DocSecurity>0</DocSecurity>
  <Lines>145</Lines>
  <Paragraphs>40</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 Serena</dc:creator>
  <cp:keywords/>
  <dc:description/>
  <cp:lastModifiedBy>Rovazzani Dario Davide</cp:lastModifiedBy>
  <cp:revision>4</cp:revision>
  <dcterms:created xsi:type="dcterms:W3CDTF">2025-06-12T12:48:00Z</dcterms:created>
  <dcterms:modified xsi:type="dcterms:W3CDTF">2025-09-11T15:58:00Z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5951535-ba60-477a-b438-eeb7abdb8a02_Enabled">
    <vt:lpwstr>true</vt:lpwstr>
  </property>
  <property fmtid="{D5CDD505-2E9C-101B-9397-08002B2CF9AE}" pid="3" name="MSIP_Label_b5951535-ba60-477a-b438-eeb7abdb8a02_SetDate">
    <vt:lpwstr>2025-06-03T08:31:56Z</vt:lpwstr>
  </property>
  <property fmtid="{D5CDD505-2E9C-101B-9397-08002B2CF9AE}" pid="4" name="MSIP_Label_b5951535-ba60-477a-b438-eeb7abdb8a02_Method">
    <vt:lpwstr>Standard</vt:lpwstr>
  </property>
  <property fmtid="{D5CDD505-2E9C-101B-9397-08002B2CF9AE}" pid="5" name="MSIP_Label_b5951535-ba60-477a-b438-eeb7abdb8a02_Name">
    <vt:lpwstr>Normal</vt:lpwstr>
  </property>
  <property fmtid="{D5CDD505-2E9C-101B-9397-08002B2CF9AE}" pid="6" name="MSIP_Label_b5951535-ba60-477a-b438-eeb7abdb8a02_SiteId">
    <vt:lpwstr>e4755151-e9e1-4f5b-9047-2032abf82fe5</vt:lpwstr>
  </property>
  <property fmtid="{D5CDD505-2E9C-101B-9397-08002B2CF9AE}" pid="7" name="MSIP_Label_b5951535-ba60-477a-b438-eeb7abdb8a02_ActionId">
    <vt:lpwstr>0fd99c7d-1f62-452e-a9aa-affd3e49be6a</vt:lpwstr>
  </property>
  <property fmtid="{D5CDD505-2E9C-101B-9397-08002B2CF9AE}" pid="8" name="MSIP_Label_b5951535-ba60-477a-b438-eeb7abdb8a02_ContentBits">
    <vt:lpwstr>0</vt:lpwstr>
  </property>
  <property fmtid="{D5CDD505-2E9C-101B-9397-08002B2CF9AE}" pid="9" name="MSIP_Label_b5951535-ba60-477a-b438-eeb7abdb8a02_Tag">
    <vt:lpwstr>10, 3, 0, 1</vt:lpwstr>
  </property>
</Properties>
</file>